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60D2DC" w14:textId="3E125353" w:rsidR="00276664" w:rsidRDefault="00FF2E37" w:rsidP="007B2C0D">
      <w:pPr>
        <w:pStyle w:val="Vahedeta"/>
        <w:jc w:val="right"/>
        <w:rPr>
          <w:rFonts w:ascii="Times New Roman" w:hAnsi="Times New Roman" w:cs="Times New Roman"/>
          <w:sz w:val="24"/>
          <w:szCs w:val="24"/>
        </w:rPr>
      </w:pPr>
      <w:bookmarkStart w:id="0" w:name="_Hlk176263397"/>
      <w:r>
        <w:rPr>
          <w:rFonts w:ascii="Times New Roman" w:hAnsi="Times New Roman" w:cs="Times New Roman"/>
          <w:sz w:val="24"/>
          <w:szCs w:val="24"/>
        </w:rPr>
        <w:t>1</w:t>
      </w:r>
      <w:r w:rsidR="00433A88">
        <w:rPr>
          <w:rFonts w:ascii="Times New Roman" w:hAnsi="Times New Roman" w:cs="Times New Roman"/>
          <w:sz w:val="24"/>
          <w:szCs w:val="24"/>
        </w:rPr>
        <w:t>4</w:t>
      </w:r>
      <w:r w:rsidR="007C5696" w:rsidRPr="007B2C0D">
        <w:rPr>
          <w:rFonts w:ascii="Times New Roman" w:hAnsi="Times New Roman" w:cs="Times New Roman"/>
          <w:sz w:val="24"/>
          <w:szCs w:val="24"/>
        </w:rPr>
        <w:t>.0</w:t>
      </w:r>
      <w:r w:rsidR="007F583A" w:rsidRPr="007B2C0D">
        <w:rPr>
          <w:rFonts w:ascii="Times New Roman" w:hAnsi="Times New Roman" w:cs="Times New Roman"/>
          <w:sz w:val="24"/>
          <w:szCs w:val="24"/>
        </w:rPr>
        <w:t>8</w:t>
      </w:r>
      <w:r w:rsidR="00B57DF1" w:rsidRPr="007B2C0D">
        <w:rPr>
          <w:rFonts w:ascii="Times New Roman" w:hAnsi="Times New Roman" w:cs="Times New Roman"/>
          <w:sz w:val="24"/>
          <w:szCs w:val="24"/>
        </w:rPr>
        <w:t>.2024</w:t>
      </w:r>
    </w:p>
    <w:p w14:paraId="27A0D7D6" w14:textId="77777777" w:rsidR="007B2C0D" w:rsidRPr="007B2C0D" w:rsidRDefault="007B2C0D" w:rsidP="007B2C0D">
      <w:pPr>
        <w:pStyle w:val="Vahedeta"/>
        <w:jc w:val="right"/>
        <w:rPr>
          <w:rFonts w:ascii="Times New Roman" w:hAnsi="Times New Roman" w:cs="Times New Roman"/>
          <w:sz w:val="24"/>
          <w:szCs w:val="24"/>
        </w:rPr>
      </w:pPr>
    </w:p>
    <w:p w14:paraId="3F8966E6" w14:textId="3BBE3492" w:rsidR="00EB4B04" w:rsidRPr="000B64B0" w:rsidRDefault="00843227" w:rsidP="007B2C0D">
      <w:pPr>
        <w:pStyle w:val="Vahedeta"/>
        <w:jc w:val="center"/>
        <w:rPr>
          <w:rFonts w:ascii="Times New Roman" w:hAnsi="Times New Roman" w:cs="Times New Roman"/>
          <w:b/>
          <w:bCs/>
          <w:sz w:val="32"/>
          <w:szCs w:val="32"/>
        </w:rPr>
      </w:pPr>
      <w:commentRangeStart w:id="1"/>
      <w:r w:rsidRPr="000B64B0">
        <w:rPr>
          <w:rFonts w:ascii="Times New Roman" w:hAnsi="Times New Roman" w:cs="Times New Roman"/>
          <w:b/>
          <w:bCs/>
          <w:sz w:val="32"/>
          <w:szCs w:val="32"/>
        </w:rPr>
        <w:t xml:space="preserve">Maapõueseaduse </w:t>
      </w:r>
      <w:commentRangeEnd w:id="1"/>
      <w:r w:rsidR="00FF33B9">
        <w:rPr>
          <w:rStyle w:val="Kommentaariviide"/>
          <w:rFonts w:ascii="Times New Roman" w:hAnsi="Times New Roman"/>
        </w:rPr>
        <w:commentReference w:id="1"/>
      </w:r>
      <w:r w:rsidR="00EB4B04" w:rsidRPr="000B64B0">
        <w:rPr>
          <w:rFonts w:ascii="Times New Roman" w:hAnsi="Times New Roman" w:cs="Times New Roman"/>
          <w:b/>
          <w:bCs/>
          <w:sz w:val="32"/>
          <w:szCs w:val="32"/>
        </w:rPr>
        <w:t>ja teiste</w:t>
      </w:r>
      <w:r w:rsidR="000D41FC" w:rsidRPr="000B64B0">
        <w:rPr>
          <w:rFonts w:ascii="Times New Roman" w:hAnsi="Times New Roman" w:cs="Times New Roman"/>
          <w:b/>
          <w:bCs/>
          <w:sz w:val="32"/>
          <w:szCs w:val="32"/>
        </w:rPr>
        <w:t xml:space="preserve"> </w:t>
      </w:r>
      <w:r w:rsidR="00974708" w:rsidRPr="000B64B0">
        <w:rPr>
          <w:rFonts w:ascii="Times New Roman" w:hAnsi="Times New Roman" w:cs="Times New Roman"/>
          <w:b/>
          <w:bCs/>
          <w:sz w:val="32"/>
          <w:szCs w:val="32"/>
        </w:rPr>
        <w:t>seaduste</w:t>
      </w:r>
      <w:r w:rsidR="000D41FC" w:rsidRPr="000B64B0">
        <w:rPr>
          <w:rFonts w:ascii="Times New Roman" w:hAnsi="Times New Roman" w:cs="Times New Roman"/>
          <w:b/>
          <w:bCs/>
          <w:sz w:val="32"/>
          <w:szCs w:val="32"/>
        </w:rPr>
        <w:t xml:space="preserve"> </w:t>
      </w:r>
      <w:r w:rsidR="009C7A2E" w:rsidRPr="000B64B0">
        <w:rPr>
          <w:rFonts w:ascii="Times New Roman" w:hAnsi="Times New Roman" w:cs="Times New Roman"/>
          <w:b/>
          <w:bCs/>
          <w:sz w:val="32"/>
          <w:szCs w:val="32"/>
        </w:rPr>
        <w:t>muutmise</w:t>
      </w:r>
      <w:r w:rsidR="000D41FC" w:rsidRPr="000B64B0">
        <w:rPr>
          <w:rFonts w:ascii="Times New Roman" w:hAnsi="Times New Roman" w:cs="Times New Roman"/>
          <w:b/>
          <w:bCs/>
          <w:sz w:val="32"/>
          <w:szCs w:val="32"/>
        </w:rPr>
        <w:t xml:space="preserve"> </w:t>
      </w:r>
      <w:r w:rsidR="009C7A2E" w:rsidRPr="000B64B0">
        <w:rPr>
          <w:rFonts w:ascii="Times New Roman" w:hAnsi="Times New Roman" w:cs="Times New Roman"/>
          <w:b/>
          <w:bCs/>
          <w:sz w:val="32"/>
          <w:szCs w:val="32"/>
        </w:rPr>
        <w:t>seaduse</w:t>
      </w:r>
      <w:r w:rsidR="000D41FC" w:rsidRPr="000B64B0">
        <w:rPr>
          <w:rFonts w:ascii="Times New Roman" w:hAnsi="Times New Roman" w:cs="Times New Roman"/>
          <w:b/>
          <w:bCs/>
          <w:sz w:val="32"/>
          <w:szCs w:val="32"/>
        </w:rPr>
        <w:t xml:space="preserve"> </w:t>
      </w:r>
    </w:p>
    <w:p w14:paraId="51C4C984" w14:textId="664BCDDE" w:rsidR="00EB4B04" w:rsidRPr="000B64B0" w:rsidRDefault="00843227" w:rsidP="007B2C0D">
      <w:pPr>
        <w:pStyle w:val="Vahedeta"/>
        <w:jc w:val="center"/>
        <w:rPr>
          <w:rFonts w:ascii="Times New Roman" w:hAnsi="Times New Roman" w:cs="Times New Roman"/>
          <w:b/>
          <w:bCs/>
          <w:sz w:val="32"/>
          <w:szCs w:val="32"/>
        </w:rPr>
      </w:pPr>
      <w:r w:rsidRPr="000B64B0">
        <w:rPr>
          <w:rFonts w:ascii="Times New Roman" w:hAnsi="Times New Roman" w:cs="Times New Roman"/>
          <w:b/>
          <w:bCs/>
          <w:sz w:val="32"/>
          <w:szCs w:val="32"/>
        </w:rPr>
        <w:t>(</w:t>
      </w:r>
      <w:r w:rsidR="009A41FD" w:rsidRPr="009A41FD">
        <w:rPr>
          <w:rFonts w:ascii="Times New Roman" w:hAnsi="Times New Roman" w:cs="Times New Roman"/>
          <w:b/>
          <w:bCs/>
          <w:sz w:val="32"/>
          <w:szCs w:val="32"/>
        </w:rPr>
        <w:t>taastuvenergiatootmise arendamine kaevandamisloaga alal</w:t>
      </w:r>
      <w:commentRangeStart w:id="2"/>
      <w:del w:id="3" w:author="Katariina Kärsten" w:date="2024-09-30T11:43:00Z">
        <w:r w:rsidR="009A41FD" w:rsidRPr="009A41FD" w:rsidDel="004E6F44">
          <w:rPr>
            <w:rFonts w:ascii="Times New Roman" w:hAnsi="Times New Roman" w:cs="Times New Roman"/>
            <w:b/>
            <w:bCs/>
            <w:sz w:val="32"/>
            <w:szCs w:val="32"/>
          </w:rPr>
          <w:delText xml:space="preserve"> </w:delText>
        </w:r>
      </w:del>
      <w:commentRangeEnd w:id="2"/>
      <w:r w:rsidR="004E6F44">
        <w:rPr>
          <w:rStyle w:val="Kommentaariviide"/>
          <w:rFonts w:ascii="Times New Roman" w:hAnsi="Times New Roman"/>
        </w:rPr>
        <w:commentReference w:id="2"/>
      </w:r>
      <w:r w:rsidRPr="000B64B0">
        <w:rPr>
          <w:rFonts w:ascii="Times New Roman" w:hAnsi="Times New Roman" w:cs="Times New Roman"/>
          <w:b/>
          <w:bCs/>
          <w:sz w:val="32"/>
          <w:szCs w:val="32"/>
        </w:rPr>
        <w:t xml:space="preserve">) </w:t>
      </w:r>
    </w:p>
    <w:p w14:paraId="2D6B18BF" w14:textId="0AF38A6D" w:rsidR="00843227" w:rsidRPr="000B64B0" w:rsidRDefault="00EB4B04" w:rsidP="007B2C0D">
      <w:pPr>
        <w:pStyle w:val="Vahedeta"/>
        <w:jc w:val="center"/>
        <w:rPr>
          <w:rFonts w:ascii="Times New Roman" w:hAnsi="Times New Roman" w:cs="Times New Roman"/>
          <w:b/>
          <w:bCs/>
          <w:sz w:val="32"/>
          <w:szCs w:val="32"/>
        </w:rPr>
      </w:pPr>
      <w:r w:rsidRPr="000B64B0">
        <w:rPr>
          <w:rFonts w:ascii="Times New Roman" w:hAnsi="Times New Roman" w:cs="Times New Roman"/>
          <w:b/>
          <w:bCs/>
          <w:sz w:val="32"/>
          <w:szCs w:val="32"/>
        </w:rPr>
        <w:t xml:space="preserve">eelnõu </w:t>
      </w:r>
      <w:r w:rsidR="00843227" w:rsidRPr="000B64B0">
        <w:rPr>
          <w:rFonts w:ascii="Times New Roman" w:hAnsi="Times New Roman" w:cs="Times New Roman"/>
          <w:b/>
          <w:bCs/>
          <w:sz w:val="32"/>
          <w:szCs w:val="32"/>
        </w:rPr>
        <w:t>seletuskiri</w:t>
      </w:r>
    </w:p>
    <w:p w14:paraId="1FB5D75C" w14:textId="00A12F82" w:rsidR="00C35AED" w:rsidRPr="000B64B0" w:rsidRDefault="00C35AED" w:rsidP="007B2C0D">
      <w:pPr>
        <w:pStyle w:val="Vahedeta"/>
        <w:jc w:val="center"/>
        <w:rPr>
          <w:rFonts w:ascii="Times New Roman" w:hAnsi="Times New Roman" w:cs="Times New Roman"/>
          <w:b/>
          <w:bCs/>
          <w:sz w:val="24"/>
          <w:szCs w:val="24"/>
        </w:rPr>
      </w:pPr>
    </w:p>
    <w:p w14:paraId="50F1FB71" w14:textId="40AD88BD" w:rsidR="00E67E58" w:rsidRPr="007B2C0D" w:rsidRDefault="0006221E" w:rsidP="007B2C0D">
      <w:pPr>
        <w:jc w:val="both"/>
        <w:rPr>
          <w:rFonts w:cs="Times New Roman"/>
          <w:b/>
          <w:szCs w:val="24"/>
        </w:rPr>
      </w:pPr>
      <w:r w:rsidRPr="007B2C0D">
        <w:rPr>
          <w:rFonts w:cs="Times New Roman"/>
          <w:b/>
          <w:szCs w:val="24"/>
        </w:rPr>
        <w:t>1.</w:t>
      </w:r>
      <w:r w:rsidR="000D41FC" w:rsidRPr="007B2C0D">
        <w:rPr>
          <w:rFonts w:cs="Times New Roman"/>
          <w:b/>
          <w:szCs w:val="24"/>
        </w:rPr>
        <w:t xml:space="preserve"> </w:t>
      </w:r>
      <w:r w:rsidR="00B43831" w:rsidRPr="007B2C0D">
        <w:rPr>
          <w:rFonts w:cs="Times New Roman"/>
          <w:b/>
          <w:szCs w:val="24"/>
        </w:rPr>
        <w:t>Sissejuhatu</w:t>
      </w:r>
      <w:r w:rsidR="001B333E" w:rsidRPr="007B2C0D">
        <w:rPr>
          <w:rFonts w:cs="Times New Roman"/>
          <w:b/>
          <w:szCs w:val="24"/>
        </w:rPr>
        <w:t>s</w:t>
      </w:r>
    </w:p>
    <w:p w14:paraId="7EA0CD03" w14:textId="77777777" w:rsidR="00D04D33" w:rsidRPr="000B64B0" w:rsidRDefault="00D04D33" w:rsidP="007B2C0D">
      <w:pPr>
        <w:jc w:val="both"/>
        <w:rPr>
          <w:rFonts w:eastAsia="Times New Roman" w:cs="Times New Roman"/>
          <w:szCs w:val="24"/>
          <w:lang w:eastAsia="et-EE"/>
        </w:rPr>
      </w:pPr>
    </w:p>
    <w:p w14:paraId="3464035F" w14:textId="108FFB1A" w:rsidR="00843227" w:rsidRPr="007B2C0D" w:rsidRDefault="00843227" w:rsidP="007B2C0D">
      <w:pPr>
        <w:jc w:val="both"/>
        <w:rPr>
          <w:rFonts w:eastAsia="Times New Roman" w:cs="Times New Roman"/>
          <w:b/>
          <w:bCs/>
          <w:szCs w:val="24"/>
          <w:lang w:eastAsia="et-EE"/>
        </w:rPr>
      </w:pPr>
      <w:r w:rsidRPr="007B2C0D">
        <w:rPr>
          <w:rFonts w:eastAsia="Times New Roman" w:cs="Times New Roman"/>
          <w:b/>
          <w:bCs/>
          <w:szCs w:val="24"/>
          <w:lang w:eastAsia="et-EE"/>
        </w:rPr>
        <w:t>1.1. Sisukokkuvõte</w:t>
      </w:r>
    </w:p>
    <w:p w14:paraId="15DFFB9D" w14:textId="77777777" w:rsidR="00843227" w:rsidRPr="007B2C0D" w:rsidRDefault="00843227" w:rsidP="007B2C0D">
      <w:pPr>
        <w:jc w:val="both"/>
        <w:rPr>
          <w:rFonts w:cs="Times New Roman"/>
          <w:szCs w:val="24"/>
        </w:rPr>
      </w:pPr>
    </w:p>
    <w:p w14:paraId="7CB28274" w14:textId="5A22F149" w:rsidR="005C28C6" w:rsidRPr="007B2C0D" w:rsidRDefault="007B2C0D" w:rsidP="007B2C0D">
      <w:pPr>
        <w:jc w:val="both"/>
        <w:rPr>
          <w:rFonts w:cs="Times New Roman"/>
          <w:szCs w:val="24"/>
        </w:rPr>
      </w:pPr>
      <w:r>
        <w:rPr>
          <w:rFonts w:cs="Times New Roman"/>
          <w:szCs w:val="24"/>
        </w:rPr>
        <w:t>Eelnõukohase s</w:t>
      </w:r>
      <w:r w:rsidR="005C28C6" w:rsidRPr="007B2C0D">
        <w:rPr>
          <w:rFonts w:cs="Times New Roman"/>
          <w:szCs w:val="24"/>
        </w:rPr>
        <w:t xml:space="preserve">eadusega </w:t>
      </w:r>
      <w:r w:rsidR="00276664" w:rsidRPr="007B2C0D">
        <w:rPr>
          <w:rFonts w:cs="Times New Roman"/>
          <w:szCs w:val="24"/>
        </w:rPr>
        <w:t>luuakse</w:t>
      </w:r>
      <w:r w:rsidR="5B1E6338" w:rsidRPr="007B2C0D">
        <w:rPr>
          <w:rFonts w:cs="Times New Roman"/>
          <w:szCs w:val="24"/>
        </w:rPr>
        <w:t xml:space="preserve"> </w:t>
      </w:r>
      <w:r w:rsidR="00276664" w:rsidRPr="007B2C0D">
        <w:rPr>
          <w:rFonts w:cs="Times New Roman"/>
          <w:szCs w:val="24"/>
        </w:rPr>
        <w:t xml:space="preserve">võimalus </w:t>
      </w:r>
      <w:r w:rsidR="00675027" w:rsidRPr="007B2C0D">
        <w:rPr>
          <w:rFonts w:cs="Times New Roman"/>
          <w:szCs w:val="24"/>
        </w:rPr>
        <w:t xml:space="preserve">anda </w:t>
      </w:r>
      <w:r w:rsidR="00276664" w:rsidRPr="007B2C0D">
        <w:rPr>
          <w:rFonts w:cs="Times New Roman"/>
          <w:szCs w:val="24"/>
        </w:rPr>
        <w:t xml:space="preserve">kehtiva kaevandamisloaga </w:t>
      </w:r>
      <w:r w:rsidR="005C28C6" w:rsidRPr="007B2C0D">
        <w:rPr>
          <w:rFonts w:cs="Times New Roman"/>
          <w:szCs w:val="24"/>
        </w:rPr>
        <w:t>riigimaa</w:t>
      </w:r>
      <w:r w:rsidR="00675027" w:rsidRPr="007B2C0D">
        <w:rPr>
          <w:rFonts w:cs="Times New Roman"/>
          <w:szCs w:val="24"/>
        </w:rPr>
        <w:t>, millel on maavara ammendunud, kasutusse</w:t>
      </w:r>
      <w:r w:rsidR="005C28C6" w:rsidRPr="007B2C0D">
        <w:rPr>
          <w:rFonts w:cs="Times New Roman"/>
          <w:szCs w:val="24"/>
        </w:rPr>
        <w:t xml:space="preserve"> </w:t>
      </w:r>
      <w:r w:rsidR="00276664" w:rsidRPr="007B2C0D">
        <w:rPr>
          <w:rFonts w:cs="Times New Roman"/>
          <w:szCs w:val="24"/>
        </w:rPr>
        <w:t>taastuvenergia</w:t>
      </w:r>
      <w:r w:rsidR="009C16DA">
        <w:rPr>
          <w:rFonts w:cs="Times New Roman"/>
          <w:szCs w:val="24"/>
        </w:rPr>
        <w:t xml:space="preserve"> </w:t>
      </w:r>
      <w:r w:rsidR="2D3EBDC6" w:rsidRPr="007B2C0D">
        <w:rPr>
          <w:rFonts w:cs="Times New Roman"/>
          <w:szCs w:val="24"/>
        </w:rPr>
        <w:t>ehitise ehita</w:t>
      </w:r>
      <w:r w:rsidR="5F47DB3B" w:rsidRPr="007B2C0D">
        <w:rPr>
          <w:rFonts w:cs="Times New Roman"/>
          <w:szCs w:val="24"/>
        </w:rPr>
        <w:t>m</w:t>
      </w:r>
      <w:r w:rsidR="2D3EBDC6" w:rsidRPr="007B2C0D">
        <w:rPr>
          <w:rFonts w:cs="Times New Roman"/>
          <w:szCs w:val="24"/>
        </w:rPr>
        <w:t>ise</w:t>
      </w:r>
      <w:r w:rsidR="2879DA64" w:rsidRPr="007B2C0D">
        <w:rPr>
          <w:rFonts w:cs="Times New Roman"/>
          <w:szCs w:val="24"/>
        </w:rPr>
        <w:t>ks</w:t>
      </w:r>
      <w:r w:rsidR="2D3EBDC6" w:rsidRPr="007B2C0D">
        <w:rPr>
          <w:rFonts w:cs="Times New Roman"/>
          <w:szCs w:val="24"/>
        </w:rPr>
        <w:t>, s</w:t>
      </w:r>
      <w:r w:rsidR="45895110" w:rsidRPr="007B2C0D">
        <w:rPr>
          <w:rFonts w:cs="Times New Roman"/>
          <w:szCs w:val="24"/>
        </w:rPr>
        <w:t>h</w:t>
      </w:r>
      <w:r w:rsidR="2D3EBDC6" w:rsidRPr="007B2C0D">
        <w:rPr>
          <w:rFonts w:cs="Times New Roman"/>
          <w:szCs w:val="24"/>
        </w:rPr>
        <w:t xml:space="preserve"> </w:t>
      </w:r>
      <w:r w:rsidR="00675027" w:rsidRPr="007B2C0D">
        <w:rPr>
          <w:rFonts w:cs="Times New Roman"/>
          <w:szCs w:val="24"/>
        </w:rPr>
        <w:t>taastuvenergiajaamade</w:t>
      </w:r>
      <w:r w:rsidR="00342BB5" w:rsidRPr="007B2C0D">
        <w:rPr>
          <w:rFonts w:cs="Times New Roman"/>
          <w:szCs w:val="24"/>
        </w:rPr>
        <w:t xml:space="preserve"> </w:t>
      </w:r>
      <w:r w:rsidR="00675027" w:rsidRPr="007B2C0D">
        <w:rPr>
          <w:rFonts w:cs="Times New Roman"/>
          <w:szCs w:val="24"/>
        </w:rPr>
        <w:t>rajamiseks</w:t>
      </w:r>
      <w:r w:rsidR="00C87903" w:rsidRPr="007B2C0D">
        <w:rPr>
          <w:rFonts w:cs="Times New Roman"/>
          <w:szCs w:val="24"/>
        </w:rPr>
        <w:t xml:space="preserve"> ja taastuvenergia tootmiseks</w:t>
      </w:r>
      <w:r w:rsidR="00276664" w:rsidRPr="007B2C0D">
        <w:rPr>
          <w:rFonts w:cs="Times New Roman"/>
          <w:szCs w:val="24"/>
        </w:rPr>
        <w:t>.</w:t>
      </w:r>
      <w:r w:rsidR="005C28C6" w:rsidRPr="007B2C0D">
        <w:rPr>
          <w:rFonts w:cs="Times New Roman"/>
          <w:szCs w:val="24"/>
        </w:rPr>
        <w:t xml:space="preserve"> </w:t>
      </w:r>
      <w:r w:rsidR="001C349E" w:rsidRPr="007B2C0D">
        <w:rPr>
          <w:rFonts w:cs="Times New Roman"/>
          <w:szCs w:val="24"/>
        </w:rPr>
        <w:t>Eelnõu</w:t>
      </w:r>
      <w:r>
        <w:rPr>
          <w:rFonts w:cs="Times New Roman"/>
          <w:szCs w:val="24"/>
        </w:rPr>
        <w:t>s</w:t>
      </w:r>
      <w:r w:rsidR="001C349E" w:rsidRPr="007B2C0D">
        <w:rPr>
          <w:rFonts w:cs="Times New Roman"/>
          <w:szCs w:val="24"/>
        </w:rPr>
        <w:t xml:space="preserve"> </w:t>
      </w:r>
      <w:r w:rsidR="00BD3E2D" w:rsidRPr="007B2C0D">
        <w:rPr>
          <w:rFonts w:cs="Times New Roman"/>
          <w:szCs w:val="24"/>
        </w:rPr>
        <w:t xml:space="preserve">sätestatakse </w:t>
      </w:r>
      <w:proofErr w:type="spellStart"/>
      <w:r w:rsidR="001C349E" w:rsidRPr="007B2C0D">
        <w:rPr>
          <w:rFonts w:cs="Times New Roman"/>
          <w:szCs w:val="24"/>
        </w:rPr>
        <w:t>kaevand</w:t>
      </w:r>
      <w:r w:rsidR="009E4D1D" w:rsidRPr="007B2C0D">
        <w:rPr>
          <w:rFonts w:cs="Times New Roman"/>
          <w:szCs w:val="24"/>
        </w:rPr>
        <w:t>amis</w:t>
      </w:r>
      <w:r w:rsidR="001C349E" w:rsidRPr="007B2C0D">
        <w:rPr>
          <w:rFonts w:cs="Times New Roman"/>
          <w:szCs w:val="24"/>
        </w:rPr>
        <w:t>loa</w:t>
      </w:r>
      <w:r w:rsidR="00815709">
        <w:rPr>
          <w:rFonts w:cs="Times New Roman"/>
          <w:szCs w:val="24"/>
        </w:rPr>
        <w:t>kohasel</w:t>
      </w:r>
      <w:proofErr w:type="spellEnd"/>
      <w:r w:rsidR="001C349E" w:rsidRPr="007B2C0D">
        <w:rPr>
          <w:rFonts w:cs="Times New Roman"/>
          <w:szCs w:val="24"/>
        </w:rPr>
        <w:t xml:space="preserve"> </w:t>
      </w:r>
      <w:r w:rsidR="760E7210" w:rsidRPr="007B2C0D">
        <w:rPr>
          <w:rFonts w:cs="Times New Roman"/>
          <w:szCs w:val="24"/>
        </w:rPr>
        <w:t>mäeeraldisel</w:t>
      </w:r>
      <w:r w:rsidR="001C349E" w:rsidRPr="007B2C0D">
        <w:rPr>
          <w:rFonts w:cs="Times New Roman"/>
          <w:szCs w:val="24"/>
        </w:rPr>
        <w:t xml:space="preserve"> taastuvenergia</w:t>
      </w:r>
      <w:r w:rsidR="009C16DA">
        <w:rPr>
          <w:rFonts w:cs="Times New Roman"/>
          <w:szCs w:val="24"/>
        </w:rPr>
        <w:t xml:space="preserve"> </w:t>
      </w:r>
      <w:r w:rsidR="08E057CC" w:rsidRPr="007B2C0D">
        <w:rPr>
          <w:rFonts w:cs="Times New Roman"/>
          <w:szCs w:val="24"/>
        </w:rPr>
        <w:t xml:space="preserve">ehitise ehitamise </w:t>
      </w:r>
      <w:r w:rsidR="00BD3E2D" w:rsidRPr="007B2C0D">
        <w:rPr>
          <w:rFonts w:cs="Times New Roman"/>
          <w:szCs w:val="24"/>
        </w:rPr>
        <w:t xml:space="preserve">lubamise põhilised tingimused. </w:t>
      </w:r>
      <w:r w:rsidR="00AA307B" w:rsidRPr="007B2C0D">
        <w:rPr>
          <w:rFonts w:cs="Times New Roman"/>
          <w:szCs w:val="24"/>
        </w:rPr>
        <w:t xml:space="preserve">Ammendunud maavaraga </w:t>
      </w:r>
      <w:r w:rsidR="423FA61D" w:rsidRPr="007B2C0D">
        <w:rPr>
          <w:rFonts w:cs="Times New Roman"/>
          <w:szCs w:val="24"/>
        </w:rPr>
        <w:t xml:space="preserve">mäeeraldiste ning kaevandatud </w:t>
      </w:r>
      <w:r w:rsidR="00AA307B" w:rsidRPr="007B2C0D">
        <w:rPr>
          <w:rFonts w:cs="Times New Roman"/>
          <w:szCs w:val="24"/>
        </w:rPr>
        <w:t xml:space="preserve">alade kasutamine võimaldab kiirendada taastuvenergeetika kasutuselevõttu ja </w:t>
      </w:r>
      <w:r>
        <w:rPr>
          <w:rFonts w:cs="Times New Roman"/>
          <w:szCs w:val="24"/>
        </w:rPr>
        <w:t>aidata saavutada</w:t>
      </w:r>
      <w:r w:rsidR="00AA307B" w:rsidRPr="007B2C0D">
        <w:rPr>
          <w:rFonts w:cs="Times New Roman"/>
          <w:szCs w:val="24"/>
        </w:rPr>
        <w:t xml:space="preserve"> energiamajanduse korralduse seadusega (edaspidi </w:t>
      </w:r>
      <w:proofErr w:type="spellStart"/>
      <w:r w:rsidR="00AA307B" w:rsidRPr="007B2C0D">
        <w:rPr>
          <w:rFonts w:cs="Times New Roman"/>
          <w:i/>
          <w:iCs/>
          <w:szCs w:val="24"/>
        </w:rPr>
        <w:t>EnKS</w:t>
      </w:r>
      <w:proofErr w:type="spellEnd"/>
      <w:r w:rsidR="00AA307B" w:rsidRPr="007B2C0D">
        <w:rPr>
          <w:rFonts w:cs="Times New Roman"/>
          <w:szCs w:val="24"/>
        </w:rPr>
        <w:t>) seatud eesmärki toota aasta</w:t>
      </w:r>
      <w:r>
        <w:rPr>
          <w:rFonts w:cs="Times New Roman"/>
          <w:szCs w:val="24"/>
        </w:rPr>
        <w:t>st</w:t>
      </w:r>
      <w:r w:rsidR="00AA307B" w:rsidRPr="007B2C0D">
        <w:rPr>
          <w:rFonts w:cs="Times New Roman"/>
          <w:szCs w:val="24"/>
        </w:rPr>
        <w:t xml:space="preserve"> 2030 taastuvelektrit</w:t>
      </w:r>
      <w:r w:rsidR="00CD438C">
        <w:rPr>
          <w:rFonts w:cs="Times New Roman"/>
          <w:szCs w:val="24"/>
        </w:rPr>
        <w:t xml:space="preserve"> mahus, et lõpptarbijale suunatav elektri maht oleks kaetud</w:t>
      </w:r>
      <w:r w:rsidR="00AA307B" w:rsidRPr="007B2C0D">
        <w:rPr>
          <w:rFonts w:cs="Times New Roman"/>
          <w:szCs w:val="24"/>
        </w:rPr>
        <w:t>.</w:t>
      </w:r>
    </w:p>
    <w:p w14:paraId="5EFAE21C" w14:textId="77777777" w:rsidR="00843227" w:rsidRPr="007B2C0D" w:rsidRDefault="00843227" w:rsidP="007B2C0D">
      <w:pPr>
        <w:jc w:val="both"/>
        <w:rPr>
          <w:rFonts w:cs="Times New Roman"/>
          <w:szCs w:val="24"/>
        </w:rPr>
      </w:pPr>
    </w:p>
    <w:p w14:paraId="2433C04F" w14:textId="77777777" w:rsidR="00843227" w:rsidRPr="007B2C0D" w:rsidRDefault="00843227" w:rsidP="007B2C0D">
      <w:pPr>
        <w:jc w:val="both"/>
        <w:rPr>
          <w:rFonts w:cs="Times New Roman"/>
          <w:b/>
          <w:bCs/>
          <w:szCs w:val="24"/>
        </w:rPr>
      </w:pPr>
      <w:r w:rsidRPr="007B2C0D">
        <w:rPr>
          <w:rFonts w:cs="Times New Roman"/>
          <w:b/>
          <w:bCs/>
          <w:szCs w:val="24"/>
        </w:rPr>
        <w:t>1.2. Eelnõu ettevalmistajad</w:t>
      </w:r>
    </w:p>
    <w:p w14:paraId="146770E8" w14:textId="77777777" w:rsidR="00843227" w:rsidRPr="007B2C0D" w:rsidRDefault="00843227" w:rsidP="007B2C0D">
      <w:pPr>
        <w:jc w:val="both"/>
        <w:rPr>
          <w:rFonts w:cs="Times New Roman"/>
          <w:szCs w:val="24"/>
        </w:rPr>
      </w:pPr>
    </w:p>
    <w:p w14:paraId="401E0E69" w14:textId="709370D0" w:rsidR="00D01EEE" w:rsidRPr="007B2C0D" w:rsidRDefault="00276664" w:rsidP="007B2C0D">
      <w:pPr>
        <w:jc w:val="both"/>
        <w:rPr>
          <w:rFonts w:eastAsia="Calibri" w:cs="Times New Roman"/>
          <w:szCs w:val="24"/>
        </w:rPr>
      </w:pPr>
      <w:bookmarkStart w:id="4" w:name="_Hlk115114298"/>
      <w:r w:rsidRPr="007B2C0D">
        <w:rPr>
          <w:rFonts w:eastAsia="Calibri" w:cs="Times New Roman"/>
          <w:szCs w:val="24"/>
        </w:rPr>
        <w:t xml:space="preserve">Eelnõu ja seletuskirja </w:t>
      </w:r>
      <w:r w:rsidR="00B965FF" w:rsidRPr="007B2C0D">
        <w:rPr>
          <w:rFonts w:eastAsia="Calibri" w:cs="Times New Roman"/>
          <w:szCs w:val="24"/>
        </w:rPr>
        <w:t>koostasid</w:t>
      </w:r>
      <w:r w:rsidRPr="007B2C0D">
        <w:rPr>
          <w:rFonts w:eastAsia="Calibri" w:cs="Times New Roman"/>
          <w:szCs w:val="24"/>
        </w:rPr>
        <w:t xml:space="preserve"> </w:t>
      </w:r>
      <w:r w:rsidR="00D01EEE" w:rsidRPr="007B2C0D">
        <w:rPr>
          <w:rFonts w:eastAsia="Calibri" w:cs="Times New Roman"/>
          <w:szCs w:val="24"/>
        </w:rPr>
        <w:t xml:space="preserve">Kliimaministeeriumi maavarade osakonna nõunik Reeli </w:t>
      </w:r>
      <w:proofErr w:type="spellStart"/>
      <w:r w:rsidR="00D01EEE" w:rsidRPr="007B2C0D">
        <w:rPr>
          <w:rFonts w:eastAsia="Calibri" w:cs="Times New Roman"/>
          <w:szCs w:val="24"/>
        </w:rPr>
        <w:t>Sildnik</w:t>
      </w:r>
      <w:proofErr w:type="spellEnd"/>
      <w:r w:rsidR="00D01EEE" w:rsidRPr="007B2C0D">
        <w:rPr>
          <w:rFonts w:eastAsia="Calibri" w:cs="Times New Roman"/>
          <w:szCs w:val="24"/>
        </w:rPr>
        <w:t xml:space="preserve"> (</w:t>
      </w:r>
      <w:r w:rsidR="00D01EEE" w:rsidRPr="007B2C0D">
        <w:rPr>
          <w:rFonts w:cs="Times New Roman"/>
          <w:color w:val="000000" w:themeColor="text1"/>
          <w:szCs w:val="24"/>
        </w:rPr>
        <w:t xml:space="preserve">626 0758, </w:t>
      </w:r>
      <w:hyperlink r:id="rId15" w:history="1">
        <w:r w:rsidR="00D01EEE" w:rsidRPr="007B2C0D">
          <w:rPr>
            <w:rStyle w:val="Hperlink"/>
            <w:rFonts w:cs="Times New Roman"/>
            <w:szCs w:val="24"/>
          </w:rPr>
          <w:t>reeli.sildnik@kliimaministeerium.ee</w:t>
        </w:r>
      </w:hyperlink>
      <w:r w:rsidR="00D01EEE" w:rsidRPr="007B2C0D">
        <w:rPr>
          <w:rFonts w:eastAsia="Calibri" w:cs="Times New Roman"/>
          <w:szCs w:val="24"/>
        </w:rPr>
        <w:t>)</w:t>
      </w:r>
      <w:r w:rsidR="00B965FF" w:rsidRPr="007B2C0D">
        <w:rPr>
          <w:rFonts w:eastAsia="Calibri" w:cs="Times New Roman"/>
          <w:szCs w:val="24"/>
        </w:rPr>
        <w:t xml:space="preserve"> ja</w:t>
      </w:r>
      <w:r w:rsidR="00D01EEE" w:rsidRPr="007B2C0D">
        <w:rPr>
          <w:rFonts w:eastAsia="Calibri" w:cs="Times New Roman"/>
          <w:szCs w:val="24"/>
        </w:rPr>
        <w:t xml:space="preserve"> </w:t>
      </w:r>
      <w:r w:rsidR="00BD3E2D" w:rsidRPr="007B2C0D">
        <w:rPr>
          <w:rFonts w:eastAsia="Calibri" w:cs="Times New Roman"/>
          <w:szCs w:val="24"/>
        </w:rPr>
        <w:t xml:space="preserve">energeetikaosakonna rohepöörde </w:t>
      </w:r>
      <w:r w:rsidR="008A55A6" w:rsidRPr="007B2C0D">
        <w:rPr>
          <w:rFonts w:eastAsia="Calibri" w:cs="Times New Roman"/>
          <w:szCs w:val="24"/>
        </w:rPr>
        <w:t>projekti</w:t>
      </w:r>
      <w:r w:rsidR="00BD3E2D" w:rsidRPr="007B2C0D">
        <w:rPr>
          <w:rFonts w:eastAsia="Calibri" w:cs="Times New Roman"/>
          <w:szCs w:val="24"/>
        </w:rPr>
        <w:t xml:space="preserve">juht Sille </w:t>
      </w:r>
      <w:proofErr w:type="spellStart"/>
      <w:r w:rsidR="00BD3E2D" w:rsidRPr="007B2C0D">
        <w:rPr>
          <w:rFonts w:eastAsia="Calibri" w:cs="Times New Roman"/>
          <w:szCs w:val="24"/>
        </w:rPr>
        <w:t>Uusna-Rannap</w:t>
      </w:r>
      <w:proofErr w:type="spellEnd"/>
      <w:r w:rsidR="00BD3E2D" w:rsidRPr="007B2C0D">
        <w:rPr>
          <w:rFonts w:eastAsia="Calibri" w:cs="Times New Roman"/>
          <w:szCs w:val="24"/>
        </w:rPr>
        <w:t xml:space="preserve"> (625 4443, </w:t>
      </w:r>
      <w:hyperlink r:id="rId16" w:history="1">
        <w:r w:rsidR="00BD3E2D" w:rsidRPr="007B2C0D">
          <w:rPr>
            <w:rStyle w:val="Hperlink"/>
            <w:rFonts w:eastAsia="Calibri" w:cs="Times New Roman"/>
            <w:szCs w:val="24"/>
          </w:rPr>
          <w:t>sille.uusna-rannap@kliimaministeerium.ee</w:t>
        </w:r>
      </w:hyperlink>
      <w:r w:rsidR="00BD3E2D" w:rsidRPr="007B2C0D">
        <w:rPr>
          <w:rFonts w:eastAsia="Calibri" w:cs="Times New Roman"/>
          <w:szCs w:val="24"/>
        </w:rPr>
        <w:t>)</w:t>
      </w:r>
      <w:r w:rsidR="003F5BE2" w:rsidRPr="007B2C0D">
        <w:rPr>
          <w:rFonts w:eastAsia="Calibri" w:cs="Times New Roman"/>
          <w:szCs w:val="24"/>
        </w:rPr>
        <w:t>.</w:t>
      </w:r>
    </w:p>
    <w:p w14:paraId="32222A41" w14:textId="635BDADD" w:rsidR="00D01EEE" w:rsidRPr="007B2C0D" w:rsidRDefault="00D01EEE" w:rsidP="007B2C0D">
      <w:pPr>
        <w:jc w:val="both"/>
        <w:rPr>
          <w:rFonts w:eastAsia="Calibri" w:cs="Times New Roman"/>
          <w:szCs w:val="24"/>
        </w:rPr>
      </w:pPr>
      <w:r w:rsidRPr="007B2C0D">
        <w:rPr>
          <w:rFonts w:eastAsia="Calibri" w:cs="Times New Roman"/>
          <w:szCs w:val="24"/>
        </w:rPr>
        <w:t>Eelnõu sisend</w:t>
      </w:r>
      <w:r w:rsidR="00815709">
        <w:rPr>
          <w:rFonts w:eastAsia="Calibri" w:cs="Times New Roman"/>
          <w:szCs w:val="24"/>
        </w:rPr>
        <w:t>andmed</w:t>
      </w:r>
      <w:r w:rsidR="00345FF4" w:rsidRPr="007B2C0D">
        <w:rPr>
          <w:rFonts w:eastAsia="Calibri" w:cs="Times New Roman"/>
          <w:szCs w:val="24"/>
        </w:rPr>
        <w:t xml:space="preserve"> </w:t>
      </w:r>
      <w:r w:rsidRPr="007B2C0D">
        <w:rPr>
          <w:rFonts w:eastAsia="Calibri" w:cs="Times New Roman"/>
          <w:szCs w:val="24"/>
        </w:rPr>
        <w:t xml:space="preserve">valmistasid ette </w:t>
      </w:r>
      <w:r w:rsidR="00276664" w:rsidRPr="007B2C0D">
        <w:rPr>
          <w:rFonts w:eastAsia="Calibri" w:cs="Times New Roman"/>
          <w:szCs w:val="24"/>
        </w:rPr>
        <w:t>Maa-ameti maatoimingute osakonna juhataja Mai Lind (</w:t>
      </w:r>
      <w:r w:rsidR="00EE4981" w:rsidRPr="007B2C0D">
        <w:rPr>
          <w:rFonts w:cs="Times New Roman"/>
          <w:color w:val="000000"/>
          <w:szCs w:val="24"/>
          <w:shd w:val="clear" w:color="auto" w:fill="FFFFFF"/>
        </w:rPr>
        <w:t>5476 0772</w:t>
      </w:r>
      <w:r w:rsidR="00276664" w:rsidRPr="007B2C0D">
        <w:rPr>
          <w:rFonts w:eastAsia="Calibri" w:cs="Times New Roman"/>
          <w:szCs w:val="24"/>
        </w:rPr>
        <w:t xml:space="preserve">, </w:t>
      </w:r>
      <w:hyperlink r:id="rId17" w:history="1">
        <w:r w:rsidR="00276664" w:rsidRPr="007B2C0D">
          <w:rPr>
            <w:rStyle w:val="Hperlink"/>
            <w:rFonts w:eastAsia="Calibri" w:cs="Times New Roman"/>
            <w:szCs w:val="24"/>
          </w:rPr>
          <w:t>mai.lind@maaamet.ee</w:t>
        </w:r>
      </w:hyperlink>
      <w:r w:rsidR="00276664" w:rsidRPr="007B2C0D">
        <w:rPr>
          <w:rFonts w:eastAsia="Calibri" w:cs="Times New Roman"/>
          <w:szCs w:val="24"/>
        </w:rPr>
        <w:t>)</w:t>
      </w:r>
      <w:r w:rsidR="00542127" w:rsidRPr="007B2C0D">
        <w:rPr>
          <w:rFonts w:eastAsia="Calibri" w:cs="Times New Roman"/>
          <w:szCs w:val="24"/>
        </w:rPr>
        <w:t xml:space="preserve">, </w:t>
      </w:r>
      <w:r w:rsidR="00BF5CE5" w:rsidRPr="007B2C0D">
        <w:rPr>
          <w:rFonts w:eastAsia="Calibri" w:cs="Times New Roman"/>
          <w:szCs w:val="24"/>
        </w:rPr>
        <w:t xml:space="preserve">geoloogia osakonna juhataja </w:t>
      </w:r>
      <w:r w:rsidR="00542127" w:rsidRPr="007B2C0D">
        <w:rPr>
          <w:rFonts w:eastAsia="Calibri" w:cs="Times New Roman"/>
          <w:szCs w:val="24"/>
        </w:rPr>
        <w:t>Reet Roosalu (</w:t>
      </w:r>
      <w:r w:rsidR="00647DCF" w:rsidRPr="007B2C0D">
        <w:rPr>
          <w:rFonts w:cs="Times New Roman"/>
          <w:color w:val="000000"/>
          <w:szCs w:val="24"/>
          <w:shd w:val="clear" w:color="auto" w:fill="FFFFFF"/>
        </w:rPr>
        <w:t xml:space="preserve">5723 9670, </w:t>
      </w:r>
      <w:hyperlink r:id="rId18" w:history="1">
        <w:r w:rsidR="00647DCF" w:rsidRPr="007B2C0D">
          <w:rPr>
            <w:rStyle w:val="Hperlink"/>
            <w:rFonts w:cs="Times New Roman"/>
            <w:szCs w:val="24"/>
            <w:shd w:val="clear" w:color="auto" w:fill="FFFFFF"/>
          </w:rPr>
          <w:t>reet.roosalu@maaamet.ee</w:t>
        </w:r>
      </w:hyperlink>
      <w:r w:rsidR="00647DCF" w:rsidRPr="007B2C0D">
        <w:rPr>
          <w:rFonts w:cs="Times New Roman"/>
          <w:color w:val="000000"/>
          <w:szCs w:val="24"/>
          <w:shd w:val="clear" w:color="auto" w:fill="FFFFFF"/>
        </w:rPr>
        <w:t>)</w:t>
      </w:r>
      <w:r w:rsidR="007B2C0D">
        <w:rPr>
          <w:rFonts w:cs="Times New Roman"/>
          <w:color w:val="000000"/>
          <w:szCs w:val="24"/>
          <w:shd w:val="clear" w:color="auto" w:fill="FFFFFF"/>
        </w:rPr>
        <w:t>,</w:t>
      </w:r>
      <w:r w:rsidR="00647DCF" w:rsidRPr="007B2C0D">
        <w:rPr>
          <w:rFonts w:cs="Times New Roman"/>
          <w:color w:val="000000"/>
          <w:szCs w:val="24"/>
          <w:shd w:val="clear" w:color="auto" w:fill="FFFFFF"/>
        </w:rPr>
        <w:t xml:space="preserve"> </w:t>
      </w:r>
      <w:r w:rsidR="00BF5CE5" w:rsidRPr="007B2C0D">
        <w:rPr>
          <w:rFonts w:eastAsia="Calibri" w:cs="Times New Roman"/>
          <w:szCs w:val="24"/>
        </w:rPr>
        <w:t xml:space="preserve">riigimaa haldamise osakonna juhataja </w:t>
      </w:r>
      <w:r w:rsidR="00542127" w:rsidRPr="007B2C0D">
        <w:rPr>
          <w:rFonts w:eastAsia="Calibri" w:cs="Times New Roman"/>
          <w:szCs w:val="24"/>
        </w:rPr>
        <w:t xml:space="preserve">Tiina </w:t>
      </w:r>
      <w:proofErr w:type="spellStart"/>
      <w:r w:rsidR="00542127" w:rsidRPr="007B2C0D">
        <w:rPr>
          <w:rFonts w:eastAsia="Calibri" w:cs="Times New Roman"/>
          <w:szCs w:val="24"/>
        </w:rPr>
        <w:t>Vooro</w:t>
      </w:r>
      <w:proofErr w:type="spellEnd"/>
      <w:r w:rsidR="00542127" w:rsidRPr="007B2C0D">
        <w:rPr>
          <w:rFonts w:eastAsia="Calibri" w:cs="Times New Roman"/>
          <w:szCs w:val="24"/>
        </w:rPr>
        <w:t xml:space="preserve"> (</w:t>
      </w:r>
      <w:r w:rsidR="00A51FA5" w:rsidRPr="007B2C0D">
        <w:rPr>
          <w:rFonts w:cs="Times New Roman"/>
          <w:color w:val="000000"/>
          <w:szCs w:val="24"/>
          <w:shd w:val="clear" w:color="auto" w:fill="FFFFFF"/>
        </w:rPr>
        <w:t xml:space="preserve">5698 0664, </w:t>
      </w:r>
      <w:hyperlink r:id="rId19" w:history="1">
        <w:r w:rsidR="00A51FA5" w:rsidRPr="007B2C0D">
          <w:rPr>
            <w:rStyle w:val="Hperlink"/>
            <w:rFonts w:cs="Times New Roman"/>
            <w:szCs w:val="24"/>
            <w:shd w:val="clear" w:color="auto" w:fill="FFFFFF"/>
          </w:rPr>
          <w:t>tiina.vooro@maaamet.ee</w:t>
        </w:r>
      </w:hyperlink>
      <w:r w:rsidR="00A51FA5" w:rsidRPr="007B2C0D">
        <w:rPr>
          <w:rFonts w:cs="Times New Roman"/>
          <w:color w:val="000000"/>
          <w:szCs w:val="24"/>
          <w:shd w:val="clear" w:color="auto" w:fill="FFFFFF"/>
        </w:rPr>
        <w:t>)</w:t>
      </w:r>
      <w:r w:rsidR="00276664" w:rsidRPr="007B2C0D">
        <w:rPr>
          <w:rFonts w:eastAsia="Calibri" w:cs="Times New Roman"/>
          <w:szCs w:val="24"/>
        </w:rPr>
        <w:t xml:space="preserve"> ja õigusosakonna jurist Maiu Merisalu (5</w:t>
      </w:r>
      <w:r w:rsidR="00BF5CE5" w:rsidRPr="007B2C0D">
        <w:rPr>
          <w:rFonts w:eastAsia="Calibri" w:cs="Times New Roman"/>
          <w:szCs w:val="24"/>
        </w:rPr>
        <w:t>388</w:t>
      </w:r>
      <w:r w:rsidR="00276664" w:rsidRPr="007B2C0D">
        <w:rPr>
          <w:rFonts w:eastAsia="Calibri" w:cs="Times New Roman"/>
          <w:szCs w:val="24"/>
        </w:rPr>
        <w:t xml:space="preserve"> </w:t>
      </w:r>
      <w:r w:rsidR="00BF5CE5" w:rsidRPr="007B2C0D">
        <w:rPr>
          <w:rFonts w:eastAsia="Calibri" w:cs="Times New Roman"/>
          <w:szCs w:val="24"/>
        </w:rPr>
        <w:t>1510</w:t>
      </w:r>
      <w:r w:rsidR="00276664" w:rsidRPr="007B2C0D">
        <w:rPr>
          <w:rFonts w:eastAsia="Calibri" w:cs="Times New Roman"/>
          <w:szCs w:val="24"/>
        </w:rPr>
        <w:t xml:space="preserve">, </w:t>
      </w:r>
      <w:hyperlink r:id="rId20" w:history="1">
        <w:r w:rsidR="002B5E9B" w:rsidRPr="007B2C0D">
          <w:rPr>
            <w:rStyle w:val="Hperlink"/>
            <w:rFonts w:eastAsia="Calibri" w:cs="Times New Roman"/>
            <w:szCs w:val="24"/>
          </w:rPr>
          <w:t>maiu.merisalu@maaamet.ee</w:t>
        </w:r>
      </w:hyperlink>
      <w:r w:rsidRPr="007B2C0D">
        <w:rPr>
          <w:rStyle w:val="Hperlink"/>
          <w:rFonts w:eastAsia="Calibri" w:cs="Times New Roman"/>
          <w:szCs w:val="24"/>
        </w:rPr>
        <w:t>.</w:t>
      </w:r>
    </w:p>
    <w:p w14:paraId="6F144DFB" w14:textId="55E84180" w:rsidR="00675027" w:rsidRPr="000B64B0" w:rsidRDefault="00422242" w:rsidP="007B2C0D">
      <w:pPr>
        <w:jc w:val="both"/>
        <w:rPr>
          <w:rFonts w:cs="Times New Roman"/>
          <w:color w:val="000000"/>
          <w:szCs w:val="24"/>
          <w:shd w:val="clear" w:color="auto" w:fill="FFFFFF"/>
        </w:rPr>
      </w:pPr>
      <w:bookmarkStart w:id="5" w:name="_Hlk174025109"/>
      <w:r w:rsidRPr="007B2C0D">
        <w:rPr>
          <w:rFonts w:eastAsia="Calibri" w:cs="Times New Roman"/>
          <w:szCs w:val="24"/>
        </w:rPr>
        <w:t xml:space="preserve">Keeleliselt toimetas eelnõu Justiitsministeeriumi õigusloome korralduse talituse keeletoimetaja Aili Sandre (5322 9013, </w:t>
      </w:r>
      <w:hyperlink r:id="rId21" w:history="1">
        <w:r w:rsidRPr="007B2C0D">
          <w:rPr>
            <w:rStyle w:val="Hperlink"/>
            <w:rFonts w:eastAsia="Calibri" w:cs="Times New Roman"/>
            <w:szCs w:val="24"/>
          </w:rPr>
          <w:t>aili.sandre@just.ee</w:t>
        </w:r>
      </w:hyperlink>
      <w:r w:rsidRPr="007B2C0D">
        <w:rPr>
          <w:rFonts w:eastAsia="Calibri" w:cs="Times New Roman"/>
          <w:szCs w:val="24"/>
        </w:rPr>
        <w:t>).</w:t>
      </w:r>
      <w:bookmarkEnd w:id="5"/>
      <w:r w:rsidRPr="007B2C0D">
        <w:rPr>
          <w:rFonts w:eastAsia="Calibri" w:cs="Times New Roman"/>
          <w:szCs w:val="24"/>
        </w:rPr>
        <w:t xml:space="preserve"> </w:t>
      </w:r>
      <w:r w:rsidR="00675027" w:rsidRPr="007B2C0D">
        <w:rPr>
          <w:rFonts w:eastAsia="Calibri" w:cs="Times New Roman"/>
          <w:szCs w:val="24"/>
        </w:rPr>
        <w:t xml:space="preserve">Eelnõu </w:t>
      </w:r>
      <w:r w:rsidR="007B2C0D">
        <w:rPr>
          <w:rFonts w:eastAsia="Calibri" w:cs="Times New Roman"/>
          <w:szCs w:val="24"/>
        </w:rPr>
        <w:t>õigus</w:t>
      </w:r>
      <w:r w:rsidR="00675027" w:rsidRPr="007B2C0D">
        <w:rPr>
          <w:rFonts w:eastAsia="Calibri" w:cs="Times New Roman"/>
          <w:szCs w:val="24"/>
        </w:rPr>
        <w:t>ekspertiisi tegi</w:t>
      </w:r>
      <w:r w:rsidR="00704466" w:rsidRPr="007B2C0D">
        <w:rPr>
          <w:rFonts w:eastAsia="Calibri" w:cs="Times New Roman"/>
          <w:szCs w:val="24"/>
        </w:rPr>
        <w:t>d</w:t>
      </w:r>
      <w:r w:rsidR="00675027" w:rsidRPr="007B2C0D">
        <w:rPr>
          <w:rFonts w:eastAsia="Calibri" w:cs="Times New Roman"/>
          <w:szCs w:val="24"/>
        </w:rPr>
        <w:t xml:space="preserve"> Kliimaministeeriumi õigusosakonna nõunik</w:t>
      </w:r>
      <w:r w:rsidR="00704466" w:rsidRPr="007B2C0D">
        <w:rPr>
          <w:rFonts w:eastAsia="Calibri" w:cs="Times New Roman"/>
          <w:szCs w:val="24"/>
        </w:rPr>
        <w:t>ud</w:t>
      </w:r>
      <w:r w:rsidR="00675027" w:rsidRPr="007B2C0D">
        <w:rPr>
          <w:rFonts w:eastAsia="Calibri" w:cs="Times New Roman"/>
          <w:szCs w:val="24"/>
        </w:rPr>
        <w:t xml:space="preserve"> </w:t>
      </w:r>
      <w:r w:rsidR="00704466" w:rsidRPr="007B2C0D">
        <w:rPr>
          <w:rFonts w:eastAsia="Calibri" w:cs="Times New Roman"/>
          <w:szCs w:val="24"/>
        </w:rPr>
        <w:t xml:space="preserve">Annemari Vene </w:t>
      </w:r>
      <w:r w:rsidR="003F5BE2" w:rsidRPr="007B2C0D">
        <w:rPr>
          <w:rFonts w:eastAsia="Calibri" w:cs="Times New Roman"/>
          <w:szCs w:val="24"/>
        </w:rPr>
        <w:t xml:space="preserve">(5565 5707, </w:t>
      </w:r>
      <w:hyperlink r:id="rId22" w:history="1">
        <w:r w:rsidR="003F5BE2" w:rsidRPr="007B2C0D">
          <w:rPr>
            <w:rStyle w:val="Hperlink"/>
            <w:rFonts w:eastAsia="Calibri" w:cs="Times New Roman"/>
            <w:szCs w:val="24"/>
          </w:rPr>
          <w:t>annemari.vene@kliimaministeerium.ee</w:t>
        </w:r>
      </w:hyperlink>
      <w:r w:rsidR="003F5BE2" w:rsidRPr="007B2C0D">
        <w:rPr>
          <w:rFonts w:eastAsia="Calibri" w:cs="Times New Roman"/>
          <w:szCs w:val="24"/>
        </w:rPr>
        <w:t xml:space="preserve">) ja Elin Liik (626 0725, </w:t>
      </w:r>
      <w:hyperlink r:id="rId23" w:history="1">
        <w:r w:rsidR="00B965FF" w:rsidRPr="007B2C0D">
          <w:rPr>
            <w:rStyle w:val="Hperlink"/>
            <w:rFonts w:eastAsia="Calibri" w:cs="Times New Roman"/>
            <w:szCs w:val="24"/>
          </w:rPr>
          <w:t>elin.liik@kliimaministeerium.ee</w:t>
        </w:r>
      </w:hyperlink>
      <w:r w:rsidR="003F5BE2" w:rsidRPr="007B2C0D">
        <w:rPr>
          <w:rFonts w:eastAsia="Calibri" w:cs="Times New Roman"/>
          <w:szCs w:val="24"/>
        </w:rPr>
        <w:t>).</w:t>
      </w:r>
    </w:p>
    <w:bookmarkEnd w:id="4"/>
    <w:p w14:paraId="1777F440" w14:textId="77777777" w:rsidR="005C28C6" w:rsidRPr="007B2C0D" w:rsidRDefault="005C28C6" w:rsidP="007B2C0D">
      <w:pPr>
        <w:jc w:val="both"/>
        <w:rPr>
          <w:rFonts w:cs="Times New Roman"/>
          <w:szCs w:val="24"/>
        </w:rPr>
      </w:pPr>
    </w:p>
    <w:p w14:paraId="1AC78B11" w14:textId="77777777" w:rsidR="00D01EEE" w:rsidRPr="007B2C0D" w:rsidRDefault="00D01EEE" w:rsidP="007B2C0D">
      <w:pPr>
        <w:jc w:val="both"/>
        <w:rPr>
          <w:rFonts w:cs="Times New Roman"/>
          <w:b/>
          <w:bCs/>
          <w:szCs w:val="24"/>
        </w:rPr>
      </w:pPr>
      <w:r w:rsidRPr="007B2C0D">
        <w:rPr>
          <w:rFonts w:cs="Times New Roman"/>
          <w:b/>
          <w:bCs/>
          <w:szCs w:val="24"/>
        </w:rPr>
        <w:t xml:space="preserve">1.3. </w:t>
      </w:r>
      <w:commentRangeStart w:id="6"/>
      <w:r w:rsidRPr="007B2C0D">
        <w:rPr>
          <w:rFonts w:cs="Times New Roman"/>
          <w:b/>
          <w:bCs/>
          <w:szCs w:val="24"/>
        </w:rPr>
        <w:t>Märkused</w:t>
      </w:r>
      <w:commentRangeEnd w:id="6"/>
      <w:r w:rsidR="009150F3">
        <w:rPr>
          <w:rStyle w:val="Kommentaariviide"/>
        </w:rPr>
        <w:commentReference w:id="6"/>
      </w:r>
    </w:p>
    <w:p w14:paraId="4E078793" w14:textId="77777777" w:rsidR="00D01EEE" w:rsidRPr="007B2C0D" w:rsidRDefault="00D01EEE" w:rsidP="007B2C0D">
      <w:pPr>
        <w:jc w:val="both"/>
        <w:rPr>
          <w:rFonts w:cs="Times New Roman"/>
          <w:szCs w:val="24"/>
        </w:rPr>
      </w:pPr>
    </w:p>
    <w:p w14:paraId="0B110951" w14:textId="629BFF70" w:rsidR="00F022B8" w:rsidRPr="007B2C0D" w:rsidRDefault="00D01EEE" w:rsidP="007B2C0D">
      <w:pPr>
        <w:jc w:val="both"/>
        <w:rPr>
          <w:rFonts w:cs="Times New Roman"/>
          <w:szCs w:val="24"/>
        </w:rPr>
      </w:pPr>
      <w:r w:rsidRPr="007B2C0D">
        <w:rPr>
          <w:rFonts w:cs="Times New Roman"/>
          <w:szCs w:val="24"/>
        </w:rPr>
        <w:t>Eelnõu koostamisele ei eelnenud väljatöötamiskavatsust</w:t>
      </w:r>
      <w:r w:rsidR="00F022B8" w:rsidRPr="007B2C0D">
        <w:rPr>
          <w:rFonts w:cs="Times New Roman"/>
          <w:szCs w:val="24"/>
        </w:rPr>
        <w:t>, sest:</w:t>
      </w:r>
    </w:p>
    <w:p w14:paraId="71F84A3A" w14:textId="3616420A" w:rsidR="00857450" w:rsidRPr="007B2C0D" w:rsidRDefault="00F022B8" w:rsidP="007B2C0D">
      <w:pPr>
        <w:pStyle w:val="Loendilik"/>
        <w:numPr>
          <w:ilvl w:val="0"/>
          <w:numId w:val="43"/>
        </w:numPr>
        <w:jc w:val="both"/>
        <w:rPr>
          <w:rFonts w:cs="Times New Roman"/>
          <w:szCs w:val="24"/>
        </w:rPr>
      </w:pPr>
      <w:r w:rsidRPr="007B2C0D">
        <w:rPr>
          <w:rFonts w:cs="Times New Roman"/>
          <w:szCs w:val="24"/>
        </w:rPr>
        <w:t>e</w:t>
      </w:r>
      <w:r w:rsidR="00857450" w:rsidRPr="007B2C0D">
        <w:rPr>
          <w:rFonts w:cs="Times New Roman"/>
          <w:szCs w:val="24"/>
        </w:rPr>
        <w:t>elnõu on seotud Vabariigi Valitsuse tegevusprogrammi 2023</w:t>
      </w:r>
      <w:r w:rsidR="007B2C0D">
        <w:rPr>
          <w:rFonts w:eastAsia="SimSun"/>
          <w:lang w:bidi="hi-IN"/>
        </w:rPr>
        <w:t>–</w:t>
      </w:r>
      <w:r w:rsidR="00857450" w:rsidRPr="007B2C0D">
        <w:rPr>
          <w:rFonts w:cs="Times New Roman"/>
          <w:szCs w:val="24"/>
        </w:rPr>
        <w:t>2027 (kinnitatud 18.05.2023, muudetud 29.0</w:t>
      </w:r>
      <w:r w:rsidR="000C46BD" w:rsidRPr="007B2C0D">
        <w:rPr>
          <w:rFonts w:cs="Times New Roman"/>
          <w:szCs w:val="24"/>
        </w:rPr>
        <w:t>2</w:t>
      </w:r>
      <w:r w:rsidR="00857450" w:rsidRPr="007B2C0D">
        <w:rPr>
          <w:rFonts w:cs="Times New Roman"/>
          <w:szCs w:val="24"/>
        </w:rPr>
        <w:t>.2024) punktiga 6.1.1, mis seab eesmärgiks kiirendada taastuvvõimsuste planeerimist, rajamist ja võimalust võrku pääseda</w:t>
      </w:r>
      <w:r w:rsidR="007A6E9F" w:rsidRPr="007B2C0D">
        <w:rPr>
          <w:rFonts w:cs="Times New Roman"/>
          <w:szCs w:val="24"/>
        </w:rPr>
        <w:t>;</w:t>
      </w:r>
    </w:p>
    <w:p w14:paraId="2DDCE5BB" w14:textId="0EF0537A" w:rsidR="00F022B8" w:rsidRPr="007B2C0D" w:rsidRDefault="00F022B8" w:rsidP="007B2C0D">
      <w:pPr>
        <w:pStyle w:val="Loendilik"/>
        <w:numPr>
          <w:ilvl w:val="0"/>
          <w:numId w:val="43"/>
        </w:numPr>
        <w:jc w:val="both"/>
        <w:rPr>
          <w:rFonts w:eastAsia="Times New Roman" w:cs="Times New Roman"/>
          <w:szCs w:val="24"/>
        </w:rPr>
      </w:pPr>
      <w:r w:rsidRPr="007B2C0D">
        <w:rPr>
          <w:rFonts w:eastAsia="Times New Roman" w:cs="Times New Roman"/>
          <w:szCs w:val="24"/>
        </w:rPr>
        <w:t>muudatus on</w:t>
      </w:r>
      <w:r w:rsidR="0029770E" w:rsidRPr="007B2C0D">
        <w:rPr>
          <w:rFonts w:eastAsia="Times New Roman" w:cs="Times New Roman"/>
          <w:szCs w:val="24"/>
        </w:rPr>
        <w:t xml:space="preserve"> </w:t>
      </w:r>
      <w:r w:rsidRPr="007B2C0D">
        <w:rPr>
          <w:rFonts w:eastAsia="Times New Roman" w:cs="Times New Roman"/>
          <w:szCs w:val="24"/>
        </w:rPr>
        <w:t>seotud 2023. aasta 20. novembril jõustunud Euroopa Parlamendi ja nõukogu direktiiviga (EL) 2023/2413, millega muudeti direktiivi 2018/2001</w:t>
      </w:r>
      <w:r w:rsidR="00D30D17" w:rsidRPr="007B2C0D">
        <w:rPr>
          <w:rFonts w:eastAsia="Times New Roman" w:cs="Times New Roman"/>
          <w:szCs w:val="24"/>
        </w:rPr>
        <w:t xml:space="preserve"> ja </w:t>
      </w:r>
      <w:r w:rsidRPr="007B2C0D">
        <w:rPr>
          <w:rFonts w:eastAsia="Times New Roman" w:cs="Times New Roman"/>
          <w:szCs w:val="24"/>
        </w:rPr>
        <w:t>kehtestati ühine raamistik taastuvatest energiaallikatest toodetud energia kasutuselevõtu edendamiseks. Direktiivi artik</w:t>
      </w:r>
      <w:r w:rsidR="007B2C0D">
        <w:rPr>
          <w:rFonts w:eastAsia="Times New Roman" w:cs="Times New Roman"/>
          <w:szCs w:val="24"/>
        </w:rPr>
        <w:t>li</w:t>
      </w:r>
      <w:r w:rsidRPr="007B2C0D">
        <w:rPr>
          <w:rFonts w:eastAsia="Times New Roman" w:cs="Times New Roman"/>
          <w:szCs w:val="24"/>
        </w:rPr>
        <w:t xml:space="preserve"> 15b lõike 3 kohaselt soosivad liikmesriigid taastuvenergiaks sobivate alade </w:t>
      </w:r>
      <w:proofErr w:type="spellStart"/>
      <w:r w:rsidRPr="007B2C0D">
        <w:rPr>
          <w:rFonts w:eastAsia="Times New Roman" w:cs="Times New Roman"/>
          <w:szCs w:val="24"/>
        </w:rPr>
        <w:t>mitmeotstarbelist</w:t>
      </w:r>
      <w:proofErr w:type="spellEnd"/>
      <w:r w:rsidRPr="007B2C0D">
        <w:rPr>
          <w:rFonts w:eastAsia="Times New Roman" w:cs="Times New Roman"/>
          <w:szCs w:val="24"/>
        </w:rPr>
        <w:t xml:space="preserve"> kasutust. Taastuvenergiaprojektid peavad olema kooskõlas nende alade olemasolevate kasutusviisidega.</w:t>
      </w:r>
    </w:p>
    <w:p w14:paraId="1795DFE0" w14:textId="77777777" w:rsidR="00F022B8" w:rsidRPr="007B2C0D" w:rsidRDefault="00F022B8" w:rsidP="007B2C0D">
      <w:pPr>
        <w:jc w:val="both"/>
        <w:rPr>
          <w:rFonts w:cs="Times New Roman"/>
          <w:szCs w:val="24"/>
        </w:rPr>
      </w:pPr>
    </w:p>
    <w:p w14:paraId="247BF280" w14:textId="34BF1AA1" w:rsidR="00F022B8" w:rsidRPr="007B2C0D" w:rsidRDefault="00F022B8" w:rsidP="007B2C0D">
      <w:pPr>
        <w:jc w:val="both"/>
        <w:rPr>
          <w:rFonts w:eastAsia="Times New Roman" w:cs="Times New Roman"/>
          <w:szCs w:val="24"/>
        </w:rPr>
      </w:pPr>
      <w:r w:rsidRPr="007B2C0D">
        <w:rPr>
          <w:rFonts w:eastAsia="Times New Roman" w:cs="Times New Roman"/>
          <w:szCs w:val="24"/>
        </w:rPr>
        <w:t xml:space="preserve">Muudatuste tegemisel tuginetakse </w:t>
      </w:r>
      <w:proofErr w:type="spellStart"/>
      <w:r w:rsidRPr="007B2C0D">
        <w:rPr>
          <w:rFonts w:eastAsia="Times New Roman" w:cs="Times New Roman"/>
          <w:szCs w:val="24"/>
        </w:rPr>
        <w:t>EnKSis</w:t>
      </w:r>
      <w:proofErr w:type="spellEnd"/>
      <w:r w:rsidRPr="007B2C0D">
        <w:rPr>
          <w:rFonts w:eastAsia="Times New Roman" w:cs="Times New Roman"/>
          <w:szCs w:val="24"/>
        </w:rPr>
        <w:t xml:space="preserve"> seatud eesmärgile toota aasta</w:t>
      </w:r>
      <w:r w:rsidR="007B2C0D">
        <w:rPr>
          <w:rFonts w:eastAsia="Times New Roman" w:cs="Times New Roman"/>
          <w:szCs w:val="24"/>
        </w:rPr>
        <w:t>st</w:t>
      </w:r>
      <w:r w:rsidRPr="007B2C0D">
        <w:rPr>
          <w:rFonts w:eastAsia="Times New Roman" w:cs="Times New Roman"/>
          <w:szCs w:val="24"/>
        </w:rPr>
        <w:t xml:space="preserve"> 2030 sama palju taastuvelektrit, kui on riigisisene tarbimine.</w:t>
      </w:r>
    </w:p>
    <w:p w14:paraId="33D86FFC" w14:textId="77777777" w:rsidR="00C46145" w:rsidRPr="007B2C0D" w:rsidRDefault="00C46145" w:rsidP="007B2C0D">
      <w:pPr>
        <w:jc w:val="both"/>
        <w:rPr>
          <w:rFonts w:eastAsia="Times New Roman" w:cs="Times New Roman"/>
          <w:szCs w:val="24"/>
        </w:rPr>
      </w:pPr>
    </w:p>
    <w:p w14:paraId="4EC05960" w14:textId="517F892B" w:rsidR="00C46145" w:rsidRPr="007B2C0D" w:rsidRDefault="00C46145" w:rsidP="007B2C0D">
      <w:pPr>
        <w:jc w:val="both"/>
        <w:rPr>
          <w:rFonts w:eastAsia="Times New Roman" w:cs="Times New Roman"/>
          <w:szCs w:val="24"/>
        </w:rPr>
      </w:pPr>
      <w:r w:rsidRPr="007B2C0D">
        <w:rPr>
          <w:rFonts w:eastAsia="Times New Roman" w:cs="Times New Roman"/>
          <w:szCs w:val="24"/>
        </w:rPr>
        <w:t xml:space="preserve">Muudatuste vastu on huvi üles näidanud taastuvenergia arendajad (Eesti Energia AS, </w:t>
      </w:r>
      <w:r w:rsidR="00221448">
        <w:rPr>
          <w:rFonts w:eastAsia="Times New Roman" w:cs="Times New Roman"/>
          <w:szCs w:val="24"/>
        </w:rPr>
        <w:br/>
      </w:r>
      <w:r w:rsidRPr="007B2C0D">
        <w:rPr>
          <w:rFonts w:eastAsia="Times New Roman" w:cs="Times New Roman"/>
          <w:szCs w:val="24"/>
        </w:rPr>
        <w:t xml:space="preserve">Enefit Green ja </w:t>
      </w:r>
      <w:proofErr w:type="spellStart"/>
      <w:r w:rsidRPr="007B2C0D">
        <w:rPr>
          <w:rFonts w:eastAsia="Times New Roman" w:cs="Times New Roman"/>
          <w:szCs w:val="24"/>
        </w:rPr>
        <w:t>Gren</w:t>
      </w:r>
      <w:proofErr w:type="spellEnd"/>
      <w:r w:rsidRPr="007B2C0D">
        <w:rPr>
          <w:rFonts w:eastAsia="Times New Roman" w:cs="Times New Roman"/>
          <w:szCs w:val="24"/>
        </w:rPr>
        <w:t xml:space="preserve"> Eesti) ja turba kaevandamisega tegelev ettevõtte</w:t>
      </w:r>
      <w:r w:rsidR="00884B2C" w:rsidRPr="007B2C0D">
        <w:rPr>
          <w:rFonts w:eastAsia="Times New Roman" w:cs="Times New Roman"/>
          <w:szCs w:val="24"/>
        </w:rPr>
        <w:t xml:space="preserve"> (Tootsi Turvas AS)</w:t>
      </w:r>
      <w:r w:rsidRPr="007B2C0D">
        <w:rPr>
          <w:rFonts w:eastAsia="Times New Roman" w:cs="Times New Roman"/>
          <w:szCs w:val="24"/>
        </w:rPr>
        <w:t xml:space="preserve">, kelle </w:t>
      </w:r>
      <w:r w:rsidR="00884B2C" w:rsidRPr="007B2C0D">
        <w:rPr>
          <w:rFonts w:eastAsia="Times New Roman" w:cs="Times New Roman"/>
          <w:szCs w:val="24"/>
        </w:rPr>
        <w:t>mit</w:t>
      </w:r>
      <w:r w:rsidR="007B2C0D">
        <w:rPr>
          <w:rFonts w:eastAsia="Times New Roman" w:cs="Times New Roman"/>
          <w:szCs w:val="24"/>
        </w:rPr>
        <w:t>u</w:t>
      </w:r>
      <w:r w:rsidR="00884B2C" w:rsidRPr="007B2C0D">
        <w:rPr>
          <w:rFonts w:eastAsia="Times New Roman" w:cs="Times New Roman"/>
          <w:szCs w:val="24"/>
        </w:rPr>
        <w:t xml:space="preserve"> </w:t>
      </w:r>
      <w:r w:rsidRPr="007B2C0D">
        <w:rPr>
          <w:rFonts w:eastAsia="Times New Roman" w:cs="Times New Roman"/>
          <w:szCs w:val="24"/>
        </w:rPr>
        <w:t>mäeeraldis</w:t>
      </w:r>
      <w:r w:rsidR="007B2C0D">
        <w:rPr>
          <w:rFonts w:eastAsia="Times New Roman" w:cs="Times New Roman"/>
          <w:szCs w:val="24"/>
        </w:rPr>
        <w:t>t</w:t>
      </w:r>
      <w:r w:rsidRPr="007B2C0D">
        <w:rPr>
          <w:rFonts w:eastAsia="Times New Roman" w:cs="Times New Roman"/>
          <w:szCs w:val="24"/>
        </w:rPr>
        <w:t xml:space="preserve"> on osaliselt ammendunud või ammendumas ja neid saaks uuel eesmärgil kasutusele võtta. Eesti Energia AS on 17.10.2023 kirjaga nr 21-6/23/11 teinud oma ettepanekud riigimaade võimalikuks kasutamiseks taastuvenergia lahenduste pakkumisel. Tootsi Turvas AS nõustus ja ühines Eesti Energia AS ettepanekutega</w:t>
      </w:r>
      <w:r w:rsidR="00E62E8A">
        <w:rPr>
          <w:rFonts w:eastAsia="Times New Roman" w:cs="Times New Roman"/>
          <w:szCs w:val="24"/>
        </w:rPr>
        <w:t xml:space="preserve">. </w:t>
      </w:r>
      <w:r w:rsidR="00F7079B">
        <w:rPr>
          <w:rFonts w:eastAsia="Times New Roman" w:cs="Times New Roman"/>
          <w:szCs w:val="24"/>
        </w:rPr>
        <w:t>Ettepanekuid</w:t>
      </w:r>
      <w:r w:rsidRPr="007B2C0D">
        <w:rPr>
          <w:rFonts w:eastAsia="Times New Roman" w:cs="Times New Roman"/>
          <w:szCs w:val="24"/>
        </w:rPr>
        <w:t xml:space="preserve"> on </w:t>
      </w:r>
      <w:r w:rsidR="000B64B0">
        <w:rPr>
          <w:rFonts w:eastAsia="Times New Roman" w:cs="Times New Roman"/>
          <w:szCs w:val="24"/>
        </w:rPr>
        <w:t>huvi</w:t>
      </w:r>
      <w:r w:rsidRPr="007B2C0D">
        <w:rPr>
          <w:rFonts w:eastAsia="Times New Roman" w:cs="Times New Roman"/>
          <w:szCs w:val="24"/>
        </w:rPr>
        <w:t xml:space="preserve">pooltega Kliimaministeeriumis ka arutatud, et koondada infot seadusemuudatuse tegemiseks. </w:t>
      </w:r>
      <w:r w:rsidR="007B2C0D">
        <w:rPr>
          <w:rFonts w:eastAsia="Times New Roman" w:cs="Times New Roman"/>
          <w:szCs w:val="24"/>
        </w:rPr>
        <w:t>A</w:t>
      </w:r>
      <w:r w:rsidRPr="007B2C0D">
        <w:rPr>
          <w:rFonts w:eastAsia="Times New Roman" w:cs="Times New Roman"/>
          <w:szCs w:val="24"/>
        </w:rPr>
        <w:t>rutelude põhjal valmistas Maa-amet ette ettepanekud õigusaktide muutmiseks. Kliimaministeerium on eelnõu ettevalmistamisel tuginenud suures osas Maa-ameti ettevalmistatud ettepanekutele õigusaktide muutmiseks.</w:t>
      </w:r>
    </w:p>
    <w:p w14:paraId="6440C96B" w14:textId="77777777" w:rsidR="00F022B8" w:rsidRPr="007B2C0D" w:rsidRDefault="00F022B8" w:rsidP="007B2C0D">
      <w:pPr>
        <w:jc w:val="both"/>
        <w:rPr>
          <w:rFonts w:cs="Times New Roman"/>
          <w:szCs w:val="24"/>
        </w:rPr>
      </w:pPr>
    </w:p>
    <w:p w14:paraId="639F1571" w14:textId="66FCBA24" w:rsidR="00EF6483" w:rsidRPr="007B2C0D" w:rsidRDefault="00EF6483" w:rsidP="007B2C0D">
      <w:pPr>
        <w:jc w:val="both"/>
        <w:rPr>
          <w:rFonts w:cs="Times New Roman"/>
          <w:szCs w:val="24"/>
        </w:rPr>
      </w:pPr>
      <w:r w:rsidRPr="007B2C0D">
        <w:rPr>
          <w:rFonts w:cs="Times New Roman"/>
          <w:szCs w:val="24"/>
        </w:rPr>
        <w:t>Eelnõu</w:t>
      </w:r>
      <w:r w:rsidR="00E62E8A">
        <w:rPr>
          <w:rFonts w:cs="Times New Roman"/>
          <w:szCs w:val="24"/>
        </w:rPr>
        <w:t>kohase seaduse</w:t>
      </w:r>
      <w:r w:rsidRPr="007B2C0D">
        <w:rPr>
          <w:rFonts w:cs="Times New Roman"/>
          <w:szCs w:val="24"/>
        </w:rPr>
        <w:t>ga</w:t>
      </w:r>
      <w:r w:rsidR="000D41FC" w:rsidRPr="007B2C0D">
        <w:rPr>
          <w:rFonts w:cs="Times New Roman"/>
          <w:szCs w:val="24"/>
        </w:rPr>
        <w:t xml:space="preserve"> </w:t>
      </w:r>
      <w:r w:rsidRPr="007B2C0D">
        <w:rPr>
          <w:rFonts w:cs="Times New Roman"/>
          <w:szCs w:val="24"/>
        </w:rPr>
        <w:t>muudetakse</w:t>
      </w:r>
      <w:r w:rsidR="000D41FC" w:rsidRPr="007B2C0D">
        <w:rPr>
          <w:rFonts w:cs="Times New Roman"/>
          <w:szCs w:val="24"/>
        </w:rPr>
        <w:t xml:space="preserve"> </w:t>
      </w:r>
      <w:r w:rsidR="00D32259" w:rsidRPr="007B2C0D">
        <w:rPr>
          <w:rFonts w:cs="Times New Roman"/>
          <w:szCs w:val="24"/>
        </w:rPr>
        <w:t>maapõueseadust (</w:t>
      </w:r>
      <w:r w:rsidR="00CB2C5A" w:rsidRPr="007B2C0D">
        <w:rPr>
          <w:rFonts w:cs="Times New Roman"/>
          <w:color w:val="202020"/>
          <w:szCs w:val="24"/>
          <w:shd w:val="clear" w:color="auto" w:fill="FFFFFF"/>
        </w:rPr>
        <w:t>RT I, 21.12.2023, 2</w:t>
      </w:r>
      <w:r w:rsidR="00D32259" w:rsidRPr="007B2C0D">
        <w:rPr>
          <w:rFonts w:cs="Times New Roman"/>
          <w:szCs w:val="24"/>
        </w:rPr>
        <w:t>),</w:t>
      </w:r>
      <w:r w:rsidR="000D41FC" w:rsidRPr="007B2C0D">
        <w:rPr>
          <w:rFonts w:cs="Times New Roman"/>
          <w:szCs w:val="24"/>
        </w:rPr>
        <w:t xml:space="preserve"> </w:t>
      </w:r>
      <w:r w:rsidR="00D32259" w:rsidRPr="007B2C0D">
        <w:rPr>
          <w:rFonts w:cs="Times New Roman"/>
          <w:szCs w:val="24"/>
        </w:rPr>
        <w:t>riigivara</w:t>
      </w:r>
      <w:r w:rsidR="001A4217" w:rsidRPr="007B2C0D">
        <w:rPr>
          <w:rFonts w:cs="Times New Roman"/>
          <w:szCs w:val="24"/>
        </w:rPr>
        <w:t>seadust</w:t>
      </w:r>
      <w:r w:rsidR="000D41FC" w:rsidRPr="007B2C0D">
        <w:rPr>
          <w:rFonts w:cs="Times New Roman"/>
          <w:szCs w:val="24"/>
        </w:rPr>
        <w:t xml:space="preserve"> </w:t>
      </w:r>
      <w:r w:rsidR="001A4217" w:rsidRPr="007B2C0D">
        <w:rPr>
          <w:rFonts w:cs="Times New Roman"/>
          <w:szCs w:val="24"/>
        </w:rPr>
        <w:t>(</w:t>
      </w:r>
      <w:r w:rsidR="00CB2C5A" w:rsidRPr="007B2C0D">
        <w:rPr>
          <w:rFonts w:cs="Times New Roman"/>
          <w:color w:val="202020"/>
          <w:szCs w:val="24"/>
          <w:shd w:val="clear" w:color="auto" w:fill="FFFFFF"/>
        </w:rPr>
        <w:t>RT I, 06.07.2023, 84</w:t>
      </w:r>
      <w:r w:rsidR="001A4217" w:rsidRPr="007B2C0D">
        <w:rPr>
          <w:rFonts w:cs="Times New Roman"/>
          <w:szCs w:val="24"/>
        </w:rPr>
        <w:t>)</w:t>
      </w:r>
      <w:r w:rsidR="000D41FC" w:rsidRPr="007B2C0D">
        <w:rPr>
          <w:rFonts w:cs="Times New Roman"/>
          <w:szCs w:val="24"/>
        </w:rPr>
        <w:t xml:space="preserve"> </w:t>
      </w:r>
      <w:r w:rsidR="001A4217" w:rsidRPr="007B2C0D">
        <w:rPr>
          <w:rFonts w:cs="Times New Roman"/>
          <w:szCs w:val="24"/>
        </w:rPr>
        <w:t>ning</w:t>
      </w:r>
      <w:r w:rsidR="000D41FC" w:rsidRPr="007B2C0D">
        <w:rPr>
          <w:rFonts w:cs="Times New Roman"/>
          <w:szCs w:val="24"/>
        </w:rPr>
        <w:t xml:space="preserve"> </w:t>
      </w:r>
      <w:r w:rsidR="00D32259" w:rsidRPr="007B2C0D">
        <w:rPr>
          <w:rFonts w:cs="Times New Roman"/>
          <w:szCs w:val="24"/>
        </w:rPr>
        <w:t>maakatastriseadust</w:t>
      </w:r>
      <w:r w:rsidR="000D41FC" w:rsidRPr="007B2C0D">
        <w:rPr>
          <w:rFonts w:cs="Times New Roman"/>
          <w:szCs w:val="24"/>
        </w:rPr>
        <w:t xml:space="preserve"> </w:t>
      </w:r>
      <w:r w:rsidR="007C4115" w:rsidRPr="007B2C0D">
        <w:rPr>
          <w:rFonts w:cs="Times New Roman"/>
          <w:szCs w:val="24"/>
        </w:rPr>
        <w:t>(</w:t>
      </w:r>
      <w:r w:rsidR="00CB2C5A" w:rsidRPr="007B2C0D">
        <w:rPr>
          <w:rFonts w:cs="Times New Roman"/>
          <w:color w:val="202020"/>
          <w:szCs w:val="24"/>
          <w:shd w:val="clear" w:color="auto" w:fill="FFFFFF"/>
        </w:rPr>
        <w:t>RT I, 17.03.2023, 56</w:t>
      </w:r>
      <w:r w:rsidR="007C4115" w:rsidRPr="007B2C0D">
        <w:rPr>
          <w:rFonts w:cs="Times New Roman"/>
          <w:szCs w:val="24"/>
        </w:rPr>
        <w:t>).</w:t>
      </w:r>
    </w:p>
    <w:p w14:paraId="61659704" w14:textId="77777777" w:rsidR="00EF6483" w:rsidRPr="007B2C0D" w:rsidRDefault="00EF6483" w:rsidP="007B2C0D">
      <w:pPr>
        <w:jc w:val="both"/>
        <w:rPr>
          <w:rFonts w:cs="Times New Roman"/>
          <w:szCs w:val="24"/>
        </w:rPr>
      </w:pPr>
    </w:p>
    <w:p w14:paraId="4F72C229" w14:textId="0683AACE" w:rsidR="00D01EEE" w:rsidRPr="007B2C0D" w:rsidRDefault="0064705B" w:rsidP="007B2C0D">
      <w:pPr>
        <w:jc w:val="both"/>
        <w:rPr>
          <w:rFonts w:cs="Times New Roman"/>
          <w:szCs w:val="24"/>
        </w:rPr>
      </w:pPr>
      <w:bookmarkStart w:id="7" w:name="_Hlk95251322"/>
      <w:r w:rsidRPr="007B2C0D">
        <w:rPr>
          <w:rFonts w:cs="Times New Roman"/>
          <w:szCs w:val="24"/>
        </w:rPr>
        <w:t>Eelnõu</w:t>
      </w:r>
      <w:r w:rsidR="000D41FC" w:rsidRPr="007B2C0D">
        <w:rPr>
          <w:rFonts w:cs="Times New Roman"/>
          <w:szCs w:val="24"/>
        </w:rPr>
        <w:t xml:space="preserve"> </w:t>
      </w:r>
      <w:r w:rsidR="00574356" w:rsidRPr="007B2C0D">
        <w:rPr>
          <w:rFonts w:cs="Times New Roman"/>
          <w:szCs w:val="24"/>
        </w:rPr>
        <w:t>seadusena</w:t>
      </w:r>
      <w:r w:rsidR="000D41FC" w:rsidRPr="007B2C0D">
        <w:rPr>
          <w:rFonts w:cs="Times New Roman"/>
          <w:szCs w:val="24"/>
        </w:rPr>
        <w:t xml:space="preserve"> </w:t>
      </w:r>
      <w:r w:rsidRPr="007B2C0D">
        <w:rPr>
          <w:rFonts w:cs="Times New Roman"/>
          <w:szCs w:val="24"/>
        </w:rPr>
        <w:t>vastuvõtmiseks</w:t>
      </w:r>
      <w:r w:rsidR="000D41FC" w:rsidRPr="007B2C0D">
        <w:rPr>
          <w:rFonts w:cs="Times New Roman"/>
          <w:szCs w:val="24"/>
        </w:rPr>
        <w:t xml:space="preserve"> </w:t>
      </w:r>
      <w:r w:rsidRPr="007B2C0D">
        <w:rPr>
          <w:rFonts w:cs="Times New Roman"/>
          <w:szCs w:val="24"/>
        </w:rPr>
        <w:t>on</w:t>
      </w:r>
      <w:r w:rsidR="000D41FC" w:rsidRPr="007B2C0D">
        <w:rPr>
          <w:rFonts w:cs="Times New Roman"/>
          <w:szCs w:val="24"/>
        </w:rPr>
        <w:t xml:space="preserve"> </w:t>
      </w:r>
      <w:r w:rsidRPr="007B2C0D">
        <w:rPr>
          <w:rFonts w:cs="Times New Roman"/>
          <w:szCs w:val="24"/>
        </w:rPr>
        <w:t>vajalik</w:t>
      </w:r>
      <w:r w:rsidR="000D41FC" w:rsidRPr="007B2C0D">
        <w:rPr>
          <w:rFonts w:cs="Times New Roman"/>
          <w:szCs w:val="24"/>
        </w:rPr>
        <w:t xml:space="preserve"> </w:t>
      </w:r>
      <w:r w:rsidRPr="007B2C0D">
        <w:rPr>
          <w:rFonts w:cs="Times New Roman"/>
          <w:szCs w:val="24"/>
        </w:rPr>
        <w:t>Riigikogu</w:t>
      </w:r>
      <w:r w:rsidR="000D41FC" w:rsidRPr="007B2C0D">
        <w:rPr>
          <w:rFonts w:cs="Times New Roman"/>
          <w:szCs w:val="24"/>
        </w:rPr>
        <w:t xml:space="preserve"> </w:t>
      </w:r>
      <w:r w:rsidRPr="007B2C0D">
        <w:rPr>
          <w:rFonts w:cs="Times New Roman"/>
          <w:szCs w:val="24"/>
        </w:rPr>
        <w:t>poolthäälte</w:t>
      </w:r>
      <w:r w:rsidR="00E62E8A">
        <w:rPr>
          <w:rFonts w:cs="Times New Roman"/>
          <w:szCs w:val="24"/>
        </w:rPr>
        <w:t xml:space="preserve"> </w:t>
      </w:r>
      <w:r w:rsidRPr="007B2C0D">
        <w:rPr>
          <w:rFonts w:cs="Times New Roman"/>
          <w:szCs w:val="24"/>
        </w:rPr>
        <w:t>enamus.</w:t>
      </w:r>
      <w:bookmarkEnd w:id="7"/>
    </w:p>
    <w:p w14:paraId="407912ED" w14:textId="77777777" w:rsidR="000D41FC" w:rsidRPr="007B2C0D" w:rsidRDefault="000D41FC" w:rsidP="007B2C0D">
      <w:pPr>
        <w:jc w:val="both"/>
        <w:rPr>
          <w:rFonts w:cs="Times New Roman"/>
          <w:szCs w:val="24"/>
        </w:rPr>
      </w:pPr>
    </w:p>
    <w:p w14:paraId="5497A07C" w14:textId="395056FD" w:rsidR="00A9778B" w:rsidRPr="007B2C0D" w:rsidRDefault="004F417D" w:rsidP="007B2C0D">
      <w:pPr>
        <w:keepNext/>
        <w:jc w:val="both"/>
        <w:rPr>
          <w:rFonts w:cs="Times New Roman"/>
          <w:szCs w:val="24"/>
          <w:lang w:eastAsia="et-EE"/>
        </w:rPr>
      </w:pPr>
      <w:r w:rsidRPr="007B2C0D">
        <w:rPr>
          <w:rFonts w:cs="Times New Roman"/>
          <w:b/>
          <w:bCs/>
          <w:szCs w:val="24"/>
        </w:rPr>
        <w:t>2.</w:t>
      </w:r>
      <w:r w:rsidR="000D41FC" w:rsidRPr="007B2C0D">
        <w:rPr>
          <w:rFonts w:cs="Times New Roman"/>
          <w:b/>
          <w:bCs/>
          <w:szCs w:val="24"/>
        </w:rPr>
        <w:t xml:space="preserve"> </w:t>
      </w:r>
      <w:r w:rsidR="00B43831" w:rsidRPr="007B2C0D">
        <w:rPr>
          <w:rFonts w:cs="Times New Roman"/>
          <w:b/>
          <w:bCs/>
          <w:szCs w:val="24"/>
        </w:rPr>
        <w:t>Seaduse</w:t>
      </w:r>
      <w:r w:rsidR="000D41FC" w:rsidRPr="007B2C0D">
        <w:rPr>
          <w:rFonts w:cs="Times New Roman"/>
          <w:b/>
          <w:bCs/>
          <w:szCs w:val="24"/>
        </w:rPr>
        <w:t xml:space="preserve"> </w:t>
      </w:r>
      <w:r w:rsidR="00B43831" w:rsidRPr="007B2C0D">
        <w:rPr>
          <w:rFonts w:cs="Times New Roman"/>
          <w:b/>
          <w:bCs/>
          <w:szCs w:val="24"/>
        </w:rPr>
        <w:t>eesmärk</w:t>
      </w:r>
    </w:p>
    <w:p w14:paraId="2ADE2DBF" w14:textId="77777777" w:rsidR="001C349E" w:rsidRPr="007B2C0D" w:rsidRDefault="001C349E" w:rsidP="007B2C0D">
      <w:pPr>
        <w:keepNext/>
        <w:jc w:val="both"/>
        <w:rPr>
          <w:rFonts w:cs="Times New Roman"/>
          <w:szCs w:val="24"/>
        </w:rPr>
      </w:pPr>
    </w:p>
    <w:p w14:paraId="6FA96142" w14:textId="7C42070D" w:rsidR="00857450" w:rsidRPr="007B2C0D" w:rsidRDefault="00E62E8A" w:rsidP="007B2C0D">
      <w:pPr>
        <w:jc w:val="both"/>
        <w:rPr>
          <w:rFonts w:eastAsia="Times New Roman" w:cs="Times New Roman"/>
          <w:szCs w:val="24"/>
        </w:rPr>
      </w:pPr>
      <w:r>
        <w:rPr>
          <w:rFonts w:eastAsia="Times New Roman" w:cs="Times New Roman"/>
          <w:szCs w:val="24"/>
        </w:rPr>
        <w:t>K</w:t>
      </w:r>
      <w:r w:rsidR="00857450" w:rsidRPr="007B2C0D">
        <w:rPr>
          <w:rFonts w:eastAsia="Times New Roman" w:cs="Times New Roman"/>
          <w:szCs w:val="24"/>
        </w:rPr>
        <w:t>liimamuutuste ja muutunud julgeolekuolukorra</w:t>
      </w:r>
      <w:r>
        <w:rPr>
          <w:rFonts w:eastAsia="Times New Roman" w:cs="Times New Roman"/>
          <w:szCs w:val="24"/>
        </w:rPr>
        <w:t xml:space="preserve"> tõttu</w:t>
      </w:r>
      <w:r w:rsidR="00857450" w:rsidRPr="007B2C0D">
        <w:rPr>
          <w:rFonts w:eastAsia="Times New Roman" w:cs="Times New Roman"/>
          <w:szCs w:val="24"/>
        </w:rPr>
        <w:t xml:space="preserve"> on nii Eestis kui </w:t>
      </w:r>
      <w:r>
        <w:rPr>
          <w:rFonts w:eastAsia="Times New Roman" w:cs="Times New Roman"/>
          <w:szCs w:val="24"/>
        </w:rPr>
        <w:t xml:space="preserve">ka </w:t>
      </w:r>
      <w:r w:rsidR="00857450" w:rsidRPr="007B2C0D">
        <w:rPr>
          <w:rFonts w:eastAsia="Times New Roman" w:cs="Times New Roman"/>
          <w:szCs w:val="24"/>
        </w:rPr>
        <w:t>Euroopas seatud eesmärk kiirendada taastuvenergia kasutuselevõtt</w:t>
      </w:r>
      <w:r w:rsidR="00857450" w:rsidRPr="000B64B0">
        <w:rPr>
          <w:rFonts w:eastAsia="Times New Roman" w:cs="Times New Roman"/>
          <w:szCs w:val="24"/>
        </w:rPr>
        <w:t xml:space="preserve">u. </w:t>
      </w:r>
      <w:r w:rsidR="00C744EF" w:rsidRPr="00C744EF">
        <w:rPr>
          <w:rFonts w:eastAsia="Times New Roman" w:cs="Times New Roman"/>
          <w:szCs w:val="24"/>
        </w:rPr>
        <w:t>2022. aastal võeti vastu energiamajanduse korralduse seaduse muudatus, mille</w:t>
      </w:r>
      <w:r w:rsidR="00C744EF">
        <w:rPr>
          <w:rFonts w:eastAsia="Times New Roman" w:cs="Times New Roman"/>
          <w:szCs w:val="24"/>
        </w:rPr>
        <w:t>ga</w:t>
      </w:r>
      <w:r w:rsidR="00C744EF" w:rsidRPr="00C744EF">
        <w:rPr>
          <w:rFonts w:eastAsia="Times New Roman" w:cs="Times New Roman"/>
          <w:szCs w:val="24"/>
        </w:rPr>
        <w:t xml:space="preserve"> s</w:t>
      </w:r>
      <w:r w:rsidR="00C744EF">
        <w:rPr>
          <w:rFonts w:eastAsia="Times New Roman" w:cs="Times New Roman"/>
          <w:szCs w:val="24"/>
        </w:rPr>
        <w:t>ätesta</w:t>
      </w:r>
      <w:r w:rsidR="00C744EF" w:rsidRPr="00C744EF">
        <w:rPr>
          <w:rFonts w:eastAsia="Times New Roman" w:cs="Times New Roman"/>
          <w:szCs w:val="24"/>
        </w:rPr>
        <w:t xml:space="preserve">ti eesmärgiks, et aastaks 2030 peab vähemalt 65% riigisisesest energia summaarsest lõpptarbimisest (elektri-, transpordi-, soojus- ja jahutusenergia lõpptarbimine kokku) moodustama taastuvenergia. Seejuures nähti ette, et aastaks 2030 peab elektrienergia summaarne lõpptarbimine moodustama 100 protsenti. </w:t>
      </w:r>
      <w:r w:rsidR="006D5494">
        <w:rPr>
          <w:rFonts w:eastAsia="Times New Roman" w:cs="Times New Roman"/>
          <w:szCs w:val="24"/>
        </w:rPr>
        <w:t>Eelnõukohases</w:t>
      </w:r>
      <w:r w:rsidR="00C744EF" w:rsidRPr="00C744EF">
        <w:rPr>
          <w:rFonts w:eastAsia="Times New Roman" w:cs="Times New Roman"/>
          <w:szCs w:val="24"/>
        </w:rPr>
        <w:t xml:space="preserve"> elektrituruseaduse ja energiamajanduse korralduse seaduse muudatuse</w:t>
      </w:r>
      <w:r w:rsidR="006D5494">
        <w:rPr>
          <w:rFonts w:eastAsia="Times New Roman" w:cs="Times New Roman"/>
          <w:szCs w:val="24"/>
        </w:rPr>
        <w:t>s</w:t>
      </w:r>
      <w:r w:rsidR="00C744EF" w:rsidRPr="00C744EF">
        <w:rPr>
          <w:rFonts w:eastAsia="Times New Roman" w:cs="Times New Roman"/>
          <w:szCs w:val="24"/>
        </w:rPr>
        <w:t xml:space="preserve"> nähakse ette, et mitte ainult aastaks 2030 vaid ka aastast 2030 peab elektrienergia eesmärk summaarne lõpptarbimine moodustama 100 protsenti. On oluline, et ka edaspidi suudetakse riigis toota nii palju taastuvelektrit, et lõpptarbijatele suunatav elektri maht oleks kaetud. Kui lõpptarbijate arv ja tarbimismaht kasvab, peab kasvama ka taastuvelektri tootmise maht. </w:t>
      </w:r>
    </w:p>
    <w:p w14:paraId="500525D3" w14:textId="77777777" w:rsidR="00857450" w:rsidRPr="007B2C0D" w:rsidRDefault="00857450" w:rsidP="007B2C0D">
      <w:pPr>
        <w:jc w:val="both"/>
        <w:rPr>
          <w:rFonts w:eastAsia="Times New Roman" w:cs="Times New Roman"/>
          <w:szCs w:val="24"/>
        </w:rPr>
      </w:pPr>
    </w:p>
    <w:p w14:paraId="23DEA7F6" w14:textId="500C8C29" w:rsidR="00857450" w:rsidRPr="007B2C0D" w:rsidRDefault="00857450" w:rsidP="007B2C0D">
      <w:pPr>
        <w:jc w:val="both"/>
        <w:rPr>
          <w:rFonts w:eastAsia="Times New Roman" w:cs="Times New Roman"/>
          <w:szCs w:val="24"/>
        </w:rPr>
      </w:pPr>
      <w:r w:rsidRPr="007B2C0D">
        <w:rPr>
          <w:rFonts w:eastAsia="Times New Roman" w:cs="Times New Roman"/>
          <w:szCs w:val="24"/>
        </w:rPr>
        <w:t>Eestis on suurim potentsiaal taastuvenergia osakaalu kasvu</w:t>
      </w:r>
      <w:r w:rsidR="00F7079B">
        <w:rPr>
          <w:rFonts w:eastAsia="Times New Roman" w:cs="Times New Roman"/>
          <w:szCs w:val="24"/>
        </w:rPr>
        <w:t>ks</w:t>
      </w:r>
      <w:r w:rsidRPr="007B2C0D">
        <w:rPr>
          <w:rFonts w:eastAsia="Times New Roman" w:cs="Times New Roman"/>
          <w:szCs w:val="24"/>
        </w:rPr>
        <w:t xml:space="preserve"> tuuleenergial.</w:t>
      </w:r>
      <w:r w:rsidR="00F022B8" w:rsidRPr="007B2C0D">
        <w:rPr>
          <w:rFonts w:eastAsia="Times New Roman" w:cs="Times New Roman"/>
          <w:szCs w:val="24"/>
        </w:rPr>
        <w:t xml:space="preserve"> </w:t>
      </w:r>
      <w:r w:rsidRPr="007B2C0D">
        <w:rPr>
          <w:rFonts w:eastAsia="Times New Roman" w:cs="Times New Roman"/>
          <w:szCs w:val="24"/>
        </w:rPr>
        <w:t>2030. a</w:t>
      </w:r>
      <w:r w:rsidR="00E62E8A">
        <w:rPr>
          <w:rFonts w:eastAsia="Times New Roman" w:cs="Times New Roman"/>
          <w:szCs w:val="24"/>
        </w:rPr>
        <w:t>astast alates seatud</w:t>
      </w:r>
      <w:r w:rsidRPr="007B2C0D">
        <w:rPr>
          <w:rFonts w:eastAsia="Times New Roman" w:cs="Times New Roman"/>
          <w:szCs w:val="24"/>
        </w:rPr>
        <w:t xml:space="preserve"> eesmärgi saavutamiseks on oluline leida taastuvenergia</w:t>
      </w:r>
      <w:r w:rsidR="009C16DA">
        <w:rPr>
          <w:rFonts w:eastAsia="Times New Roman" w:cs="Times New Roman"/>
          <w:szCs w:val="24"/>
        </w:rPr>
        <w:t xml:space="preserve"> </w:t>
      </w:r>
      <w:r w:rsidR="009E0A03" w:rsidRPr="007B2C0D">
        <w:rPr>
          <w:rFonts w:eastAsia="Times New Roman" w:cs="Times New Roman"/>
          <w:szCs w:val="24"/>
        </w:rPr>
        <w:t>ehiti</w:t>
      </w:r>
      <w:r w:rsidRPr="007B2C0D">
        <w:rPr>
          <w:rFonts w:eastAsia="Times New Roman" w:cs="Times New Roman"/>
          <w:szCs w:val="24"/>
        </w:rPr>
        <w:t xml:space="preserve">stele võimalikult sobivad asukohad. Rikka loodusega riigis on </w:t>
      </w:r>
      <w:r w:rsidR="00E62E8A">
        <w:rPr>
          <w:rFonts w:eastAsia="Times New Roman" w:cs="Times New Roman"/>
          <w:szCs w:val="24"/>
        </w:rPr>
        <w:t>tähtis</w:t>
      </w:r>
      <w:r w:rsidRPr="007B2C0D">
        <w:rPr>
          <w:rFonts w:eastAsia="Times New Roman" w:cs="Times New Roman"/>
          <w:szCs w:val="24"/>
        </w:rPr>
        <w:t xml:space="preserve"> leida tasakaal kasvuhoonegaase vähendava energiatootmise võimaluste ja võimalikult väikese keskkonnahäiringu vahel. Eriti aktuaalne on see tuuleparkide rajamisel, sest tuulikutel on </w:t>
      </w:r>
      <w:r w:rsidR="000B64B0">
        <w:rPr>
          <w:rFonts w:eastAsia="Times New Roman" w:cs="Times New Roman"/>
          <w:szCs w:val="24"/>
        </w:rPr>
        <w:t>oluline</w:t>
      </w:r>
      <w:r w:rsidRPr="007B2C0D">
        <w:rPr>
          <w:rFonts w:eastAsia="Times New Roman" w:cs="Times New Roman"/>
          <w:szCs w:val="24"/>
        </w:rPr>
        <w:t xml:space="preserve"> keskkonnamõju ja </w:t>
      </w:r>
      <w:r w:rsidR="00E62E8A">
        <w:rPr>
          <w:rFonts w:eastAsia="Times New Roman" w:cs="Times New Roman"/>
          <w:szCs w:val="24"/>
        </w:rPr>
        <w:t xml:space="preserve">need on </w:t>
      </w:r>
      <w:r w:rsidR="00F7079B">
        <w:rPr>
          <w:rFonts w:eastAsia="Times New Roman" w:cs="Times New Roman"/>
          <w:szCs w:val="24"/>
        </w:rPr>
        <w:t xml:space="preserve">ka </w:t>
      </w:r>
      <w:r w:rsidRPr="007B2C0D">
        <w:rPr>
          <w:rFonts w:eastAsia="Times New Roman" w:cs="Times New Roman"/>
          <w:szCs w:val="24"/>
        </w:rPr>
        <w:t>visuaalse häiringu objekt</w:t>
      </w:r>
      <w:r w:rsidR="00E62E8A">
        <w:rPr>
          <w:rFonts w:eastAsia="Times New Roman" w:cs="Times New Roman"/>
          <w:szCs w:val="24"/>
        </w:rPr>
        <w:t>id</w:t>
      </w:r>
      <w:r w:rsidRPr="007B2C0D">
        <w:rPr>
          <w:rFonts w:eastAsia="Times New Roman" w:cs="Times New Roman"/>
          <w:szCs w:val="24"/>
        </w:rPr>
        <w:t>.</w:t>
      </w:r>
    </w:p>
    <w:p w14:paraId="2FDE6056" w14:textId="77777777" w:rsidR="00857450" w:rsidRPr="007B2C0D" w:rsidRDefault="00857450" w:rsidP="007B2C0D">
      <w:pPr>
        <w:jc w:val="both"/>
        <w:rPr>
          <w:rFonts w:eastAsia="Times New Roman" w:cs="Times New Roman"/>
          <w:szCs w:val="24"/>
        </w:rPr>
      </w:pPr>
    </w:p>
    <w:p w14:paraId="0122802A" w14:textId="21138CBF" w:rsidR="00857450" w:rsidRPr="007B2C0D" w:rsidRDefault="00857450" w:rsidP="007B2C0D">
      <w:pPr>
        <w:jc w:val="both"/>
        <w:rPr>
          <w:rFonts w:eastAsia="Times New Roman" w:cs="Times New Roman"/>
          <w:szCs w:val="24"/>
        </w:rPr>
      </w:pPr>
      <w:r w:rsidRPr="007B2C0D">
        <w:rPr>
          <w:rFonts w:eastAsia="Times New Roman" w:cs="Times New Roman"/>
          <w:szCs w:val="24"/>
        </w:rPr>
        <w:t>Kaevand</w:t>
      </w:r>
      <w:r w:rsidR="00C35986" w:rsidRPr="007B2C0D">
        <w:rPr>
          <w:rFonts w:eastAsia="Times New Roman" w:cs="Times New Roman"/>
          <w:szCs w:val="24"/>
        </w:rPr>
        <w:t>amis</w:t>
      </w:r>
      <w:r w:rsidRPr="007B2C0D">
        <w:rPr>
          <w:rFonts w:eastAsia="Times New Roman" w:cs="Times New Roman"/>
          <w:szCs w:val="24"/>
        </w:rPr>
        <w:t>loaga alad</w:t>
      </w:r>
      <w:r w:rsidR="00F7079B">
        <w:rPr>
          <w:rFonts w:eastAsia="Times New Roman" w:cs="Times New Roman"/>
          <w:szCs w:val="24"/>
        </w:rPr>
        <w:t>el on</w:t>
      </w:r>
      <w:r w:rsidRPr="007B2C0D">
        <w:rPr>
          <w:rFonts w:eastAsia="Times New Roman" w:cs="Times New Roman"/>
          <w:szCs w:val="24"/>
        </w:rPr>
        <w:t xml:space="preserve"> keskkonnahäiring juba toimunud või toimumas. Olukorras, kus sama kaevand</w:t>
      </w:r>
      <w:r w:rsidR="00C35986" w:rsidRPr="007B2C0D">
        <w:rPr>
          <w:rFonts w:eastAsia="Times New Roman" w:cs="Times New Roman"/>
          <w:szCs w:val="24"/>
        </w:rPr>
        <w:t>amis</w:t>
      </w:r>
      <w:r w:rsidRPr="007B2C0D">
        <w:rPr>
          <w:rFonts w:eastAsia="Times New Roman" w:cs="Times New Roman"/>
          <w:szCs w:val="24"/>
        </w:rPr>
        <w:t>loaga ala mõnes piirkonnas on maavara ammendunud, puudub kaevand</w:t>
      </w:r>
      <w:r w:rsidR="00C35986" w:rsidRPr="007B2C0D">
        <w:rPr>
          <w:rFonts w:eastAsia="Times New Roman" w:cs="Times New Roman"/>
          <w:szCs w:val="24"/>
        </w:rPr>
        <w:t>amis</w:t>
      </w:r>
      <w:r w:rsidRPr="007B2C0D">
        <w:rPr>
          <w:rFonts w:eastAsia="Times New Roman" w:cs="Times New Roman"/>
          <w:szCs w:val="24"/>
        </w:rPr>
        <w:t>loa oma</w:t>
      </w:r>
      <w:r w:rsidR="00C35986" w:rsidRPr="007B2C0D">
        <w:rPr>
          <w:rFonts w:eastAsia="Times New Roman" w:cs="Times New Roman"/>
          <w:szCs w:val="24"/>
        </w:rPr>
        <w:t>ja</w:t>
      </w:r>
      <w:r w:rsidRPr="007B2C0D">
        <w:rPr>
          <w:rFonts w:eastAsia="Times New Roman" w:cs="Times New Roman"/>
          <w:szCs w:val="24"/>
        </w:rPr>
        <w:t>l motivatsioon ala osaliseks taastamiseks või siis väheväärtusliku varu edasiseks kaevandamiseks senikaua, kuni kaevandamisluba kehtib. Sageli on kaevandamislubade kestused mitmekümneid aastaid, mi</w:t>
      </w:r>
      <w:r w:rsidR="006C5B48">
        <w:rPr>
          <w:rFonts w:eastAsia="Times New Roman" w:cs="Times New Roman"/>
          <w:szCs w:val="24"/>
        </w:rPr>
        <w:t>s</w:t>
      </w:r>
      <w:r w:rsidRPr="007B2C0D">
        <w:rPr>
          <w:rFonts w:eastAsia="Times New Roman" w:cs="Times New Roman"/>
          <w:szCs w:val="24"/>
        </w:rPr>
        <w:t xml:space="preserve">tõttu jäävad pikaks ajaks suured maa-alad aktiivse kasutuseta. </w:t>
      </w:r>
      <w:r w:rsidR="006C5B48">
        <w:rPr>
          <w:rFonts w:eastAsia="Times New Roman" w:cs="Times New Roman"/>
          <w:szCs w:val="24"/>
        </w:rPr>
        <w:t>Sellised</w:t>
      </w:r>
      <w:r w:rsidRPr="007B2C0D">
        <w:rPr>
          <w:rFonts w:eastAsia="Times New Roman" w:cs="Times New Roman"/>
          <w:szCs w:val="24"/>
        </w:rPr>
        <w:t>, juba rikutud alad, sobivad hästi taastuvenergia tootmiseks</w:t>
      </w:r>
      <w:r w:rsidR="009F3941">
        <w:rPr>
          <w:rFonts w:eastAsia="Times New Roman" w:cs="Times New Roman"/>
          <w:szCs w:val="24"/>
        </w:rPr>
        <w:t xml:space="preserve"> koos ala elurikkust taastumist ja kliimaeesmärke toetava korrastamisega</w:t>
      </w:r>
      <w:r w:rsidRPr="007B2C0D">
        <w:rPr>
          <w:rFonts w:eastAsia="Times New Roman" w:cs="Times New Roman"/>
          <w:szCs w:val="24"/>
        </w:rPr>
        <w:t>. Taastuvenergia</w:t>
      </w:r>
      <w:r w:rsidR="009C16DA">
        <w:rPr>
          <w:rFonts w:eastAsia="Times New Roman" w:cs="Times New Roman"/>
          <w:szCs w:val="24"/>
        </w:rPr>
        <w:t xml:space="preserve"> </w:t>
      </w:r>
      <w:r w:rsidRPr="007B2C0D">
        <w:rPr>
          <w:rFonts w:eastAsia="Times New Roman" w:cs="Times New Roman"/>
          <w:szCs w:val="24"/>
        </w:rPr>
        <w:t xml:space="preserve">ehitise, millest saadav tulu võiks korrastamist motiveerida, </w:t>
      </w:r>
      <w:r w:rsidR="006C5B48" w:rsidRPr="007B2C0D">
        <w:rPr>
          <w:rFonts w:eastAsia="Times New Roman" w:cs="Times New Roman"/>
          <w:szCs w:val="24"/>
        </w:rPr>
        <w:t xml:space="preserve">ehitamine </w:t>
      </w:r>
      <w:r w:rsidRPr="007B2C0D">
        <w:rPr>
          <w:rFonts w:eastAsia="Times New Roman" w:cs="Times New Roman"/>
          <w:szCs w:val="24"/>
        </w:rPr>
        <w:t>on aga lubatud vaid alal, mille kohta ei ole kehtivat kaevandamisluba ega geoloogilise uuringu luba ning ei ole esitatud ka kaevandamisloa ega geoloogilise uuringu loa taotlust</w:t>
      </w:r>
      <w:r w:rsidRPr="007B2C0D">
        <w:rPr>
          <w:rStyle w:val="Allmrkuseviide"/>
          <w:rFonts w:eastAsia="Times New Roman" w:cs="Times New Roman"/>
          <w:szCs w:val="24"/>
        </w:rPr>
        <w:footnoteReference w:id="2"/>
      </w:r>
      <w:r w:rsidRPr="007B2C0D">
        <w:rPr>
          <w:rFonts w:eastAsia="Times New Roman" w:cs="Times New Roman"/>
          <w:szCs w:val="24"/>
        </w:rPr>
        <w:t>.</w:t>
      </w:r>
    </w:p>
    <w:p w14:paraId="239B7239" w14:textId="77777777" w:rsidR="00857450" w:rsidRPr="007B2C0D" w:rsidRDefault="00857450" w:rsidP="007B2C0D">
      <w:pPr>
        <w:jc w:val="both"/>
        <w:rPr>
          <w:rFonts w:eastAsia="Times New Roman" w:cs="Times New Roman"/>
          <w:szCs w:val="24"/>
        </w:rPr>
      </w:pPr>
    </w:p>
    <w:p w14:paraId="347B45D3" w14:textId="0DB43AD7" w:rsidR="00884B2C" w:rsidRPr="007B2C0D" w:rsidRDefault="00884B2C" w:rsidP="007B2C0D">
      <w:pPr>
        <w:jc w:val="both"/>
        <w:rPr>
          <w:rFonts w:eastAsia="Times New Roman" w:cs="Times New Roman"/>
          <w:szCs w:val="24"/>
        </w:rPr>
      </w:pPr>
      <w:r w:rsidRPr="007B2C0D">
        <w:rPr>
          <w:rFonts w:eastAsia="Times New Roman" w:cs="Times New Roman"/>
          <w:szCs w:val="24"/>
        </w:rPr>
        <w:t>Seega on tekkinud olukord, kus taastuvenergia</w:t>
      </w:r>
      <w:r w:rsidR="009C16DA">
        <w:rPr>
          <w:rFonts w:eastAsia="Times New Roman" w:cs="Times New Roman"/>
          <w:szCs w:val="24"/>
        </w:rPr>
        <w:t xml:space="preserve"> </w:t>
      </w:r>
      <w:r w:rsidR="009E0A03" w:rsidRPr="007B2C0D">
        <w:rPr>
          <w:rFonts w:eastAsia="Times New Roman" w:cs="Times New Roman"/>
          <w:szCs w:val="24"/>
        </w:rPr>
        <w:t>ehiti</w:t>
      </w:r>
      <w:r w:rsidRPr="007B2C0D">
        <w:rPr>
          <w:rFonts w:eastAsia="Times New Roman" w:cs="Times New Roman"/>
          <w:szCs w:val="24"/>
        </w:rPr>
        <w:t>stele tuleb leida võimalikult vähese keskkonnahäiringuga alad. Ammendatud mäeeraldisega ala on ala, millel keskkonnahäiring on toimunud ja mida taastuvenergia</w:t>
      </w:r>
      <w:r w:rsidR="009C16DA">
        <w:rPr>
          <w:rFonts w:eastAsia="Times New Roman" w:cs="Times New Roman"/>
          <w:szCs w:val="24"/>
        </w:rPr>
        <w:t xml:space="preserve"> </w:t>
      </w:r>
      <w:r w:rsidR="009E0A03" w:rsidRPr="007B2C0D">
        <w:rPr>
          <w:rFonts w:eastAsia="Times New Roman" w:cs="Times New Roman"/>
          <w:szCs w:val="24"/>
        </w:rPr>
        <w:t>ehitis</w:t>
      </w:r>
      <w:r w:rsidRPr="007B2C0D">
        <w:rPr>
          <w:rFonts w:eastAsia="Times New Roman" w:cs="Times New Roman"/>
          <w:szCs w:val="24"/>
        </w:rPr>
        <w:t xml:space="preserve"> aitaks korrastada ja kliimamuutuste kontekstis positiivse mõjuga tegevuseks kasutusele võtta, </w:t>
      </w:r>
      <w:r w:rsidR="00F7079B">
        <w:rPr>
          <w:rFonts w:eastAsia="Times New Roman" w:cs="Times New Roman"/>
          <w:szCs w:val="24"/>
        </w:rPr>
        <w:t xml:space="preserve">aga </w:t>
      </w:r>
      <w:r w:rsidRPr="007B2C0D">
        <w:rPr>
          <w:rFonts w:eastAsia="Times New Roman" w:cs="Times New Roman"/>
          <w:szCs w:val="24"/>
        </w:rPr>
        <w:t>taastuvenergia tootmiseks kasutada ei saa.</w:t>
      </w:r>
    </w:p>
    <w:p w14:paraId="61D0D23E" w14:textId="77777777" w:rsidR="00857450" w:rsidRPr="007B2C0D" w:rsidRDefault="00857450" w:rsidP="007B2C0D">
      <w:pPr>
        <w:jc w:val="both"/>
        <w:rPr>
          <w:rFonts w:eastAsia="Times New Roman" w:cs="Times New Roman"/>
          <w:szCs w:val="24"/>
        </w:rPr>
      </w:pPr>
    </w:p>
    <w:p w14:paraId="231E7F90" w14:textId="2F09356A" w:rsidR="00857450" w:rsidRPr="007B2C0D" w:rsidRDefault="00857450" w:rsidP="007B2C0D">
      <w:pPr>
        <w:jc w:val="both"/>
        <w:rPr>
          <w:rFonts w:eastAsia="Times New Roman" w:cs="Times New Roman"/>
          <w:szCs w:val="24"/>
        </w:rPr>
      </w:pPr>
      <w:r w:rsidRPr="007B2C0D">
        <w:rPr>
          <w:rFonts w:eastAsia="Times New Roman" w:cs="Times New Roman"/>
          <w:szCs w:val="24"/>
        </w:rPr>
        <w:t xml:space="preserve">Probleem puudutab </w:t>
      </w:r>
      <w:r w:rsidRPr="007B2C0D">
        <w:rPr>
          <w:rFonts w:eastAsia="Times New Roman" w:cs="Times New Roman"/>
          <w:i/>
          <w:iCs/>
          <w:szCs w:val="24"/>
        </w:rPr>
        <w:t>taastuvenergia arendajaid</w:t>
      </w:r>
      <w:r w:rsidRPr="007B2C0D">
        <w:rPr>
          <w:rFonts w:eastAsia="Times New Roman" w:cs="Times New Roman"/>
          <w:szCs w:val="24"/>
        </w:rPr>
        <w:t>, kes otsivad alasid, millel taastuvenergia</w:t>
      </w:r>
      <w:r w:rsidR="009C16DA">
        <w:rPr>
          <w:rFonts w:eastAsia="Times New Roman" w:cs="Times New Roman"/>
          <w:szCs w:val="24"/>
        </w:rPr>
        <w:t xml:space="preserve"> </w:t>
      </w:r>
      <w:r w:rsidR="009E0A03" w:rsidRPr="007B2C0D">
        <w:rPr>
          <w:rFonts w:eastAsia="Times New Roman" w:cs="Times New Roman"/>
          <w:szCs w:val="24"/>
        </w:rPr>
        <w:t>ehitis</w:t>
      </w:r>
      <w:r w:rsidRPr="007B2C0D">
        <w:rPr>
          <w:rFonts w:eastAsia="Times New Roman" w:cs="Times New Roman"/>
          <w:szCs w:val="24"/>
        </w:rPr>
        <w:t xml:space="preserve">te mõju nii keskkonnale kui </w:t>
      </w:r>
      <w:r w:rsidR="006C5B48">
        <w:rPr>
          <w:rFonts w:eastAsia="Times New Roman" w:cs="Times New Roman"/>
          <w:szCs w:val="24"/>
        </w:rPr>
        <w:t xml:space="preserve">ka </w:t>
      </w:r>
      <w:r w:rsidRPr="007B2C0D">
        <w:rPr>
          <w:rFonts w:eastAsia="Times New Roman" w:cs="Times New Roman"/>
          <w:szCs w:val="24"/>
        </w:rPr>
        <w:t>inimestele on võimalikult väike</w:t>
      </w:r>
      <w:r w:rsidR="006C5B48">
        <w:rPr>
          <w:rFonts w:eastAsia="Times New Roman" w:cs="Times New Roman"/>
          <w:szCs w:val="24"/>
        </w:rPr>
        <w:t>.</w:t>
      </w:r>
      <w:r w:rsidRPr="007B2C0D">
        <w:rPr>
          <w:rFonts w:eastAsia="Times New Roman" w:cs="Times New Roman"/>
          <w:szCs w:val="24"/>
        </w:rPr>
        <w:t xml:space="preserve"> </w:t>
      </w:r>
      <w:r w:rsidR="006C5B48">
        <w:rPr>
          <w:rFonts w:eastAsia="Times New Roman" w:cs="Times New Roman"/>
          <w:szCs w:val="24"/>
        </w:rPr>
        <w:t>S</w:t>
      </w:r>
      <w:r w:rsidRPr="007B2C0D">
        <w:rPr>
          <w:rFonts w:eastAsia="Times New Roman" w:cs="Times New Roman"/>
          <w:szCs w:val="24"/>
        </w:rPr>
        <w:t xml:space="preserve">obivate tuuleoludega alade leidmine on </w:t>
      </w:r>
      <w:r w:rsidR="006C5B48">
        <w:rPr>
          <w:rFonts w:eastAsia="Times New Roman" w:cs="Times New Roman"/>
          <w:szCs w:val="24"/>
        </w:rPr>
        <w:t xml:space="preserve">samas </w:t>
      </w:r>
      <w:r w:rsidRPr="007B2C0D">
        <w:rPr>
          <w:rFonts w:eastAsia="Times New Roman" w:cs="Times New Roman"/>
          <w:szCs w:val="24"/>
        </w:rPr>
        <w:t xml:space="preserve">keeruline. Samuti puudutab probleem </w:t>
      </w:r>
      <w:r w:rsidRPr="007B2C0D">
        <w:rPr>
          <w:rFonts w:eastAsia="Times New Roman" w:cs="Times New Roman"/>
          <w:i/>
          <w:iCs/>
          <w:szCs w:val="24"/>
        </w:rPr>
        <w:t>kaevand</w:t>
      </w:r>
      <w:r w:rsidR="00C35986" w:rsidRPr="007B2C0D">
        <w:rPr>
          <w:rFonts w:eastAsia="Times New Roman" w:cs="Times New Roman"/>
          <w:i/>
          <w:iCs/>
          <w:szCs w:val="24"/>
        </w:rPr>
        <w:t>amis</w:t>
      </w:r>
      <w:r w:rsidRPr="007B2C0D">
        <w:rPr>
          <w:rFonts w:eastAsia="Times New Roman" w:cs="Times New Roman"/>
          <w:i/>
          <w:iCs/>
          <w:szCs w:val="24"/>
        </w:rPr>
        <w:t>loa omajaid</w:t>
      </w:r>
      <w:r w:rsidRPr="007B2C0D">
        <w:rPr>
          <w:rFonts w:eastAsia="Times New Roman" w:cs="Times New Roman"/>
          <w:szCs w:val="24"/>
        </w:rPr>
        <w:t>, kes lükkavad ammendatud mäeeraldisega alade korrastamist võimalikult kaugele tulevikku, sest varasem korrastamine on kaevand</w:t>
      </w:r>
      <w:r w:rsidR="00C35986" w:rsidRPr="007B2C0D">
        <w:rPr>
          <w:rFonts w:eastAsia="Times New Roman" w:cs="Times New Roman"/>
          <w:szCs w:val="24"/>
        </w:rPr>
        <w:t>amis</w:t>
      </w:r>
      <w:r w:rsidRPr="007B2C0D">
        <w:rPr>
          <w:rFonts w:eastAsia="Times New Roman" w:cs="Times New Roman"/>
          <w:szCs w:val="24"/>
        </w:rPr>
        <w:t>loa oma</w:t>
      </w:r>
      <w:r w:rsidR="00C35986" w:rsidRPr="007B2C0D">
        <w:rPr>
          <w:rFonts w:eastAsia="Times New Roman" w:cs="Times New Roman"/>
          <w:szCs w:val="24"/>
        </w:rPr>
        <w:t>ja</w:t>
      </w:r>
      <w:r w:rsidRPr="007B2C0D">
        <w:rPr>
          <w:rFonts w:eastAsia="Times New Roman" w:cs="Times New Roman"/>
          <w:szCs w:val="24"/>
        </w:rPr>
        <w:t xml:space="preserve">le üksnes kulu, aga tulu sellest ei saada. Puudutatud on ka </w:t>
      </w:r>
      <w:r w:rsidRPr="007B2C0D">
        <w:rPr>
          <w:rFonts w:eastAsia="Times New Roman" w:cs="Times New Roman"/>
          <w:i/>
          <w:iCs/>
          <w:szCs w:val="24"/>
        </w:rPr>
        <w:t>riik ja ühiskond</w:t>
      </w:r>
      <w:r w:rsidRPr="007B2C0D">
        <w:rPr>
          <w:rFonts w:eastAsia="Times New Roman" w:cs="Times New Roman"/>
          <w:szCs w:val="24"/>
        </w:rPr>
        <w:t>, sest heade eeldustega riigimaad, mida saaks kasutada taastuvenergia tootmiseks, seisavad kuni kaevandamisloa lõpuni ja ala korrastamiseni kasutuseta.</w:t>
      </w:r>
    </w:p>
    <w:p w14:paraId="641069D0" w14:textId="77777777" w:rsidR="00857450" w:rsidRPr="007B2C0D" w:rsidRDefault="00857450" w:rsidP="007B2C0D">
      <w:pPr>
        <w:jc w:val="both"/>
        <w:rPr>
          <w:rFonts w:eastAsia="Times New Roman" w:cs="Times New Roman"/>
          <w:szCs w:val="24"/>
        </w:rPr>
      </w:pPr>
    </w:p>
    <w:p w14:paraId="6F8B0EE8" w14:textId="776EC91A" w:rsidR="00857450" w:rsidRPr="007B2C0D" w:rsidRDefault="00857450" w:rsidP="007B2C0D">
      <w:pPr>
        <w:jc w:val="both"/>
        <w:rPr>
          <w:rFonts w:eastAsia="Times New Roman" w:cs="Times New Roman"/>
          <w:szCs w:val="24"/>
        </w:rPr>
      </w:pPr>
      <w:r w:rsidRPr="007B2C0D">
        <w:rPr>
          <w:rFonts w:eastAsia="Times New Roman" w:cs="Times New Roman"/>
          <w:szCs w:val="24"/>
        </w:rPr>
        <w:t xml:space="preserve">Kuigi huvi alade kasutamiseks on nii taastuvenergia arendajatel kui </w:t>
      </w:r>
      <w:r w:rsidR="006C5B48">
        <w:rPr>
          <w:rFonts w:eastAsia="Times New Roman" w:cs="Times New Roman"/>
          <w:szCs w:val="24"/>
        </w:rPr>
        <w:t xml:space="preserve">ka </w:t>
      </w:r>
      <w:r w:rsidRPr="007B2C0D">
        <w:rPr>
          <w:rFonts w:eastAsia="Times New Roman" w:cs="Times New Roman"/>
          <w:szCs w:val="24"/>
        </w:rPr>
        <w:t>kaevand</w:t>
      </w:r>
      <w:r w:rsidR="00C35986" w:rsidRPr="007B2C0D">
        <w:rPr>
          <w:rFonts w:eastAsia="Times New Roman" w:cs="Times New Roman"/>
          <w:szCs w:val="24"/>
        </w:rPr>
        <w:t>amis</w:t>
      </w:r>
      <w:r w:rsidRPr="007B2C0D">
        <w:rPr>
          <w:rFonts w:eastAsia="Times New Roman" w:cs="Times New Roman"/>
          <w:szCs w:val="24"/>
        </w:rPr>
        <w:t>loa oma</w:t>
      </w:r>
      <w:r w:rsidR="00C35986" w:rsidRPr="007B2C0D">
        <w:rPr>
          <w:rFonts w:eastAsia="Times New Roman" w:cs="Times New Roman"/>
          <w:szCs w:val="24"/>
        </w:rPr>
        <w:t>ja</w:t>
      </w:r>
      <w:r w:rsidRPr="007B2C0D">
        <w:rPr>
          <w:rFonts w:eastAsia="Times New Roman" w:cs="Times New Roman"/>
          <w:szCs w:val="24"/>
        </w:rPr>
        <w:t>l, ei näe kehtiv õigus ette võimalust kaevand</w:t>
      </w:r>
      <w:r w:rsidR="00C35986" w:rsidRPr="007B2C0D">
        <w:rPr>
          <w:rFonts w:eastAsia="Times New Roman" w:cs="Times New Roman"/>
          <w:szCs w:val="24"/>
        </w:rPr>
        <w:t>amis</w:t>
      </w:r>
      <w:r w:rsidRPr="007B2C0D">
        <w:rPr>
          <w:rFonts w:eastAsia="Times New Roman" w:cs="Times New Roman"/>
          <w:szCs w:val="24"/>
        </w:rPr>
        <w:t xml:space="preserve">loa </w:t>
      </w:r>
      <w:r w:rsidR="00F15053">
        <w:rPr>
          <w:rFonts w:eastAsia="Times New Roman" w:cs="Times New Roman"/>
          <w:szCs w:val="24"/>
        </w:rPr>
        <w:t>alusel</w:t>
      </w:r>
      <w:r w:rsidRPr="007B2C0D">
        <w:rPr>
          <w:rFonts w:eastAsia="Times New Roman" w:cs="Times New Roman"/>
          <w:szCs w:val="24"/>
        </w:rPr>
        <w:t xml:space="preserve"> lubada muid tegevusi peale kaevandamise.</w:t>
      </w:r>
    </w:p>
    <w:p w14:paraId="44C7D3D1" w14:textId="77777777" w:rsidR="00857450" w:rsidRPr="007B2C0D" w:rsidRDefault="00857450" w:rsidP="007B2C0D">
      <w:pPr>
        <w:jc w:val="both"/>
        <w:rPr>
          <w:rFonts w:eastAsia="Times New Roman" w:cs="Times New Roman"/>
          <w:szCs w:val="24"/>
        </w:rPr>
      </w:pPr>
    </w:p>
    <w:p w14:paraId="4115C461" w14:textId="32E0597E" w:rsidR="00857450" w:rsidRPr="007B2C0D" w:rsidRDefault="00857450" w:rsidP="007B2C0D">
      <w:pPr>
        <w:jc w:val="both"/>
        <w:rPr>
          <w:rFonts w:eastAsia="Times New Roman" w:cs="Times New Roman"/>
          <w:szCs w:val="24"/>
        </w:rPr>
      </w:pPr>
      <w:r w:rsidRPr="007B2C0D">
        <w:rPr>
          <w:rFonts w:eastAsia="Times New Roman" w:cs="Times New Roman"/>
          <w:szCs w:val="24"/>
        </w:rPr>
        <w:t>Maapõueseadus</w:t>
      </w:r>
      <w:r w:rsidR="006C5B48">
        <w:rPr>
          <w:rFonts w:eastAsia="Times New Roman" w:cs="Times New Roman"/>
          <w:szCs w:val="24"/>
        </w:rPr>
        <w:t>e</w:t>
      </w:r>
      <w:r w:rsidRPr="007B2C0D">
        <w:rPr>
          <w:rFonts w:eastAsia="Times New Roman" w:cs="Times New Roman"/>
          <w:szCs w:val="24"/>
        </w:rPr>
        <w:t xml:space="preserve"> (edaspidi </w:t>
      </w:r>
      <w:proofErr w:type="spellStart"/>
      <w:r w:rsidRPr="007B2C0D">
        <w:rPr>
          <w:rFonts w:eastAsia="Times New Roman" w:cs="Times New Roman"/>
          <w:i/>
          <w:iCs/>
          <w:szCs w:val="24"/>
        </w:rPr>
        <w:t>MaaPS</w:t>
      </w:r>
      <w:proofErr w:type="spellEnd"/>
      <w:r w:rsidRPr="007B2C0D">
        <w:rPr>
          <w:rFonts w:eastAsia="Times New Roman" w:cs="Times New Roman"/>
          <w:szCs w:val="24"/>
        </w:rPr>
        <w:t>) § 14 l</w:t>
      </w:r>
      <w:r w:rsidR="007A6E9F" w:rsidRPr="007B2C0D">
        <w:rPr>
          <w:rFonts w:eastAsia="Times New Roman" w:cs="Times New Roman"/>
          <w:szCs w:val="24"/>
        </w:rPr>
        <w:t>õike</w:t>
      </w:r>
      <w:r w:rsidR="009E0A03" w:rsidRPr="007B2C0D">
        <w:rPr>
          <w:rFonts w:eastAsia="Times New Roman" w:cs="Times New Roman"/>
          <w:szCs w:val="24"/>
        </w:rPr>
        <w:t xml:space="preserve"> </w:t>
      </w:r>
      <w:r w:rsidRPr="007B2C0D">
        <w:rPr>
          <w:rFonts w:eastAsia="Times New Roman" w:cs="Times New Roman"/>
          <w:szCs w:val="24"/>
        </w:rPr>
        <w:t>2</w:t>
      </w:r>
      <w:r w:rsidRPr="007B2C0D">
        <w:rPr>
          <w:rFonts w:eastAsia="Times New Roman" w:cs="Times New Roman"/>
          <w:szCs w:val="24"/>
          <w:vertAlign w:val="superscript"/>
        </w:rPr>
        <w:t>1</w:t>
      </w:r>
      <w:r w:rsidRPr="007B2C0D">
        <w:rPr>
          <w:rFonts w:eastAsia="Times New Roman" w:cs="Times New Roman"/>
          <w:szCs w:val="24"/>
        </w:rPr>
        <w:t xml:space="preserve"> kohaselt võib Kliimaministeerium või Vabariigi Valitsuse volitatud asutus lubada taastuvenergia</w:t>
      </w:r>
      <w:r w:rsidR="009C16DA">
        <w:rPr>
          <w:rFonts w:eastAsia="Times New Roman" w:cs="Times New Roman"/>
          <w:szCs w:val="24"/>
        </w:rPr>
        <w:t xml:space="preserve"> </w:t>
      </w:r>
      <w:r w:rsidRPr="007B2C0D">
        <w:rPr>
          <w:rFonts w:eastAsia="Times New Roman" w:cs="Times New Roman"/>
          <w:szCs w:val="24"/>
        </w:rPr>
        <w:t>ehitise ehitamist:</w:t>
      </w:r>
    </w:p>
    <w:p w14:paraId="7B1B93B4" w14:textId="77777777" w:rsidR="00857450" w:rsidRPr="007B2C0D" w:rsidRDefault="00857450" w:rsidP="007B2C0D">
      <w:pPr>
        <w:jc w:val="both"/>
        <w:rPr>
          <w:rFonts w:eastAsia="Times New Roman" w:cs="Times New Roman"/>
          <w:szCs w:val="24"/>
        </w:rPr>
      </w:pPr>
      <w:r w:rsidRPr="007B2C0D">
        <w:rPr>
          <w:rFonts w:eastAsia="Times New Roman" w:cs="Times New Roman"/>
          <w:szCs w:val="24"/>
        </w:rPr>
        <w:t>1) turbamaardla alal, mis ei ole kantud kaevandamiseks sobivate turbaalade nimekirja ja mille kohta ei ole kehtivat kaevandamisluba ega geoloogilise uuringu luba ning ei ole esitatud kaevandamisloa ega geoloogilise uuringu loa taotlust;</w:t>
      </w:r>
    </w:p>
    <w:p w14:paraId="6BFE51C1" w14:textId="77777777" w:rsidR="00857450" w:rsidRPr="007B2C0D" w:rsidRDefault="00857450" w:rsidP="007B2C0D">
      <w:pPr>
        <w:jc w:val="both"/>
        <w:rPr>
          <w:rFonts w:eastAsia="Times New Roman" w:cs="Times New Roman"/>
          <w:szCs w:val="24"/>
        </w:rPr>
      </w:pPr>
      <w:r w:rsidRPr="007B2C0D">
        <w:rPr>
          <w:rFonts w:eastAsia="Times New Roman" w:cs="Times New Roman"/>
          <w:szCs w:val="24"/>
        </w:rPr>
        <w:t>2) savi-, järvemuda-, järvelubja-, meremuda- ja põlevkivimaardla alal, mille kohta ei ole kehtivat kaevandamisluba ega geoloogilise uuringu luba ning ei ole esitatud selle maavara kaevandamisloa ega geoloogilise uuringu loa taotlust, tähtajaliselt kuni 35 aastaks;</w:t>
      </w:r>
    </w:p>
    <w:p w14:paraId="16935293" w14:textId="339A1B38" w:rsidR="00857450" w:rsidRPr="007B2C0D" w:rsidRDefault="00857450" w:rsidP="007B2C0D">
      <w:pPr>
        <w:jc w:val="both"/>
        <w:rPr>
          <w:rFonts w:eastAsia="Times New Roman" w:cs="Times New Roman"/>
          <w:szCs w:val="24"/>
        </w:rPr>
      </w:pPr>
      <w:r w:rsidRPr="007B2C0D">
        <w:rPr>
          <w:rFonts w:eastAsia="Times New Roman" w:cs="Times New Roman"/>
          <w:szCs w:val="24"/>
        </w:rPr>
        <w:t>3) muude maavarade maardla alal, mille kohta ei ole kehtivat kaevandamisluba ega geoloogilise uuringu luba ning ei ole esitatud selle maavara kaevandamisloa ega geoloogilise uuringu loa taotlust ning kui tegevusega on nõustunud Kliimaministeerium, kui ta ei ole käesolevas lõikes sätestatud loa andja, tähtajaliselt kuni 35 aastaks.</w:t>
      </w:r>
    </w:p>
    <w:p w14:paraId="2CD395D0" w14:textId="77777777" w:rsidR="00857450" w:rsidRPr="007B2C0D" w:rsidRDefault="00857450" w:rsidP="007B2C0D">
      <w:pPr>
        <w:jc w:val="both"/>
        <w:rPr>
          <w:rFonts w:eastAsia="Times New Roman" w:cs="Times New Roman"/>
          <w:szCs w:val="24"/>
        </w:rPr>
      </w:pPr>
    </w:p>
    <w:p w14:paraId="4C27202F" w14:textId="5EDCE36B" w:rsidR="00857450" w:rsidRPr="007B2C0D" w:rsidRDefault="00857450" w:rsidP="007B2C0D">
      <w:pPr>
        <w:jc w:val="both"/>
        <w:rPr>
          <w:rFonts w:eastAsia="Times New Roman" w:cs="Times New Roman"/>
          <w:szCs w:val="24"/>
        </w:rPr>
      </w:pPr>
      <w:proofErr w:type="spellStart"/>
      <w:r w:rsidRPr="007B2C0D">
        <w:rPr>
          <w:rFonts w:eastAsia="Times New Roman" w:cs="Times New Roman"/>
          <w:szCs w:val="24"/>
        </w:rPr>
        <w:t>MaaPS</w:t>
      </w:r>
      <w:r w:rsidR="007A6E9F" w:rsidRPr="007B2C0D">
        <w:rPr>
          <w:rFonts w:eastAsia="Times New Roman" w:cs="Times New Roman"/>
          <w:szCs w:val="24"/>
        </w:rPr>
        <w:t>i</w:t>
      </w:r>
      <w:proofErr w:type="spellEnd"/>
      <w:r w:rsidRPr="007B2C0D">
        <w:rPr>
          <w:rFonts w:eastAsia="Times New Roman" w:cs="Times New Roman"/>
          <w:szCs w:val="24"/>
        </w:rPr>
        <w:t xml:space="preserve"> § 14 l</w:t>
      </w:r>
      <w:r w:rsidR="007A6E9F" w:rsidRPr="007B2C0D">
        <w:rPr>
          <w:rFonts w:eastAsia="Times New Roman" w:cs="Times New Roman"/>
          <w:szCs w:val="24"/>
        </w:rPr>
        <w:t>õike</w:t>
      </w:r>
      <w:r w:rsidRPr="007B2C0D">
        <w:rPr>
          <w:rFonts w:eastAsia="Times New Roman" w:cs="Times New Roman"/>
          <w:szCs w:val="24"/>
        </w:rPr>
        <w:t xml:space="preserve"> 3 kohaselt ei tohi mäeeraldisest välja jätta maavara, mille kaevandamine ei ole edaspidi majanduslikult või tehnoloogiliselt põhjendatud.</w:t>
      </w:r>
    </w:p>
    <w:p w14:paraId="70F069D1" w14:textId="523112C7" w:rsidR="00857450" w:rsidRPr="007B2C0D" w:rsidRDefault="00F7079B" w:rsidP="007B2C0D">
      <w:pPr>
        <w:jc w:val="both"/>
        <w:rPr>
          <w:rFonts w:eastAsia="Times New Roman" w:cs="Times New Roman"/>
          <w:szCs w:val="24"/>
        </w:rPr>
      </w:pPr>
      <w:r>
        <w:rPr>
          <w:rFonts w:eastAsia="Times New Roman" w:cs="Times New Roman"/>
          <w:szCs w:val="24"/>
        </w:rPr>
        <w:t>R</w:t>
      </w:r>
      <w:r w:rsidR="00857450" w:rsidRPr="007B2C0D">
        <w:rPr>
          <w:rFonts w:eastAsia="Times New Roman" w:cs="Times New Roman"/>
          <w:szCs w:val="24"/>
        </w:rPr>
        <w:t>akendamiseks vajalikud sätted tulenevad ka riigivaraseadusest, mis reguleerib riigivara kasutamisele andmise tingimusi</w:t>
      </w:r>
      <w:r w:rsidR="00F15053">
        <w:rPr>
          <w:rFonts w:eastAsia="Times New Roman" w:cs="Times New Roman"/>
          <w:szCs w:val="24"/>
        </w:rPr>
        <w:t>,</w:t>
      </w:r>
      <w:r w:rsidR="00857450" w:rsidRPr="007B2C0D">
        <w:rPr>
          <w:rFonts w:eastAsia="Times New Roman" w:cs="Times New Roman"/>
          <w:szCs w:val="24"/>
        </w:rPr>
        <w:t xml:space="preserve"> ja maakatastriseadusest, milles reguleeritakse, millistel tingimustel on võimalik mäetööstusmaa (</w:t>
      </w:r>
      <w:proofErr w:type="spellStart"/>
      <w:r w:rsidR="00857450" w:rsidRPr="007B2C0D">
        <w:rPr>
          <w:rFonts w:eastAsia="Times New Roman" w:cs="Times New Roman"/>
          <w:szCs w:val="24"/>
        </w:rPr>
        <w:t>turbatootmismaa</w:t>
      </w:r>
      <w:proofErr w:type="spellEnd"/>
      <w:r w:rsidR="00857450" w:rsidRPr="007B2C0D">
        <w:rPr>
          <w:rFonts w:eastAsia="Times New Roman" w:cs="Times New Roman"/>
          <w:szCs w:val="24"/>
        </w:rPr>
        <w:t xml:space="preserve"> jms) sihtotstarbega kinnisasjale määrata mu</w:t>
      </w:r>
      <w:r>
        <w:rPr>
          <w:rFonts w:eastAsia="Times New Roman" w:cs="Times New Roman"/>
          <w:szCs w:val="24"/>
        </w:rPr>
        <w:t>u</w:t>
      </w:r>
      <w:r w:rsidR="00857450" w:rsidRPr="007B2C0D">
        <w:rPr>
          <w:rFonts w:eastAsia="Times New Roman" w:cs="Times New Roman"/>
          <w:szCs w:val="24"/>
        </w:rPr>
        <w:t>d sihtotstar</w:t>
      </w:r>
      <w:r>
        <w:rPr>
          <w:rFonts w:eastAsia="Times New Roman" w:cs="Times New Roman"/>
          <w:szCs w:val="24"/>
        </w:rPr>
        <w:t>vet</w:t>
      </w:r>
      <w:r w:rsidR="00857450" w:rsidRPr="007B2C0D">
        <w:rPr>
          <w:rFonts w:eastAsia="Times New Roman" w:cs="Times New Roman"/>
          <w:szCs w:val="24"/>
        </w:rPr>
        <w:t>.</w:t>
      </w:r>
    </w:p>
    <w:p w14:paraId="521872C8" w14:textId="77777777" w:rsidR="00857450" w:rsidRPr="007B2C0D" w:rsidRDefault="00857450" w:rsidP="007B2C0D">
      <w:pPr>
        <w:jc w:val="both"/>
        <w:rPr>
          <w:rFonts w:eastAsia="Times New Roman" w:cs="Times New Roman"/>
          <w:szCs w:val="24"/>
        </w:rPr>
      </w:pPr>
    </w:p>
    <w:p w14:paraId="0EF8463D" w14:textId="6DF2E076" w:rsidR="00857450" w:rsidRPr="007B2C0D" w:rsidRDefault="00857450" w:rsidP="007B2C0D">
      <w:pPr>
        <w:jc w:val="both"/>
        <w:rPr>
          <w:rFonts w:eastAsia="Times New Roman" w:cs="Times New Roman"/>
          <w:szCs w:val="24"/>
        </w:rPr>
      </w:pPr>
      <w:r w:rsidRPr="007B2C0D">
        <w:rPr>
          <w:rFonts w:eastAsia="Times New Roman" w:cs="Times New Roman"/>
          <w:szCs w:val="24"/>
        </w:rPr>
        <w:t>Selleks, et riigi omandis olevale kinnisasjale, millel on kehtiv kaevandamisluba, kuid enam kaevandamist ei toimu, saaks rajada taastuvenergia</w:t>
      </w:r>
      <w:r w:rsidR="009C16DA">
        <w:rPr>
          <w:rFonts w:eastAsia="Times New Roman" w:cs="Times New Roman"/>
          <w:szCs w:val="24"/>
        </w:rPr>
        <w:t xml:space="preserve"> </w:t>
      </w:r>
      <w:r w:rsidRPr="007B2C0D">
        <w:rPr>
          <w:rFonts w:eastAsia="Times New Roman" w:cs="Times New Roman"/>
          <w:szCs w:val="24"/>
        </w:rPr>
        <w:t xml:space="preserve">ehitisi ja teha ehitamiseks eeluuringuid, on kehtiva õiguse kohaselt vaja </w:t>
      </w:r>
      <w:r w:rsidR="00F7079B">
        <w:rPr>
          <w:rFonts w:eastAsia="Times New Roman" w:cs="Times New Roman"/>
          <w:szCs w:val="24"/>
        </w:rPr>
        <w:t xml:space="preserve">muuta </w:t>
      </w:r>
      <w:r w:rsidRPr="007B2C0D">
        <w:rPr>
          <w:rFonts w:eastAsia="Times New Roman" w:cs="Times New Roman"/>
          <w:szCs w:val="24"/>
        </w:rPr>
        <w:t xml:space="preserve">kaevandamisluba ja rendilepingut. Kinnisasja osa tuleb arvata välja mäeeraldisest ning rendile antava maa hulgast, kaevandatud ala korrastada ning muuta </w:t>
      </w:r>
      <w:r w:rsidR="00C9089C" w:rsidRPr="007B2C0D">
        <w:rPr>
          <w:rFonts w:eastAsia="Times New Roman" w:cs="Times New Roman"/>
          <w:szCs w:val="24"/>
        </w:rPr>
        <w:t xml:space="preserve">või lisada </w:t>
      </w:r>
      <w:r w:rsidR="00F7079B">
        <w:rPr>
          <w:rFonts w:eastAsia="Times New Roman" w:cs="Times New Roman"/>
          <w:szCs w:val="24"/>
        </w:rPr>
        <w:t>uus</w:t>
      </w:r>
      <w:r w:rsidR="00F7079B" w:rsidRPr="007B2C0D">
        <w:rPr>
          <w:rFonts w:eastAsia="Times New Roman" w:cs="Times New Roman"/>
          <w:szCs w:val="24"/>
        </w:rPr>
        <w:t xml:space="preserve"> </w:t>
      </w:r>
      <w:r w:rsidRPr="007B2C0D">
        <w:rPr>
          <w:rFonts w:eastAsia="Times New Roman" w:cs="Times New Roman"/>
          <w:szCs w:val="24"/>
        </w:rPr>
        <w:t>maa sihtotstarve. Kui see tehtud, saab riik maaoma</w:t>
      </w:r>
      <w:r w:rsidR="005930A9" w:rsidRPr="007B2C0D">
        <w:rPr>
          <w:rFonts w:eastAsia="Times New Roman" w:cs="Times New Roman"/>
          <w:szCs w:val="24"/>
        </w:rPr>
        <w:t>nikuna</w:t>
      </w:r>
      <w:r w:rsidRPr="007B2C0D">
        <w:rPr>
          <w:rFonts w:eastAsia="Times New Roman" w:cs="Times New Roman"/>
          <w:szCs w:val="24"/>
        </w:rPr>
        <w:t xml:space="preserve"> kuulutada välja enampakkumise hoonestusõiguse seadmiseks, taastuv</w:t>
      </w:r>
      <w:r w:rsidR="00F15053">
        <w:rPr>
          <w:rFonts w:eastAsia="Times New Roman" w:cs="Times New Roman"/>
          <w:szCs w:val="24"/>
        </w:rPr>
        <w:t xml:space="preserve">a </w:t>
      </w:r>
      <w:r w:rsidRPr="007B2C0D">
        <w:rPr>
          <w:rFonts w:eastAsia="Times New Roman" w:cs="Times New Roman"/>
          <w:szCs w:val="24"/>
        </w:rPr>
        <w:t>energ</w:t>
      </w:r>
      <w:r w:rsidR="00F15053">
        <w:rPr>
          <w:rFonts w:eastAsia="Times New Roman" w:cs="Times New Roman"/>
          <w:szCs w:val="24"/>
        </w:rPr>
        <w:t>ia</w:t>
      </w:r>
      <w:r w:rsidRPr="007B2C0D">
        <w:rPr>
          <w:rFonts w:eastAsia="Times New Roman" w:cs="Times New Roman"/>
          <w:szCs w:val="24"/>
        </w:rPr>
        <w:t xml:space="preserve"> </w:t>
      </w:r>
      <w:r w:rsidR="009E0A03" w:rsidRPr="007B2C0D">
        <w:rPr>
          <w:rFonts w:eastAsia="Times New Roman" w:cs="Times New Roman"/>
          <w:szCs w:val="24"/>
        </w:rPr>
        <w:t>ehitis</w:t>
      </w:r>
      <w:r w:rsidRPr="007B2C0D">
        <w:rPr>
          <w:rFonts w:eastAsia="Times New Roman" w:cs="Times New Roman"/>
          <w:szCs w:val="24"/>
        </w:rPr>
        <w:t>te ehitamiseks ning majandamiseks.</w:t>
      </w:r>
    </w:p>
    <w:p w14:paraId="65AB54FF" w14:textId="77777777" w:rsidR="00857450" w:rsidRPr="007B2C0D" w:rsidRDefault="00857450" w:rsidP="007B2C0D">
      <w:pPr>
        <w:jc w:val="both"/>
        <w:rPr>
          <w:rFonts w:eastAsia="Times New Roman" w:cs="Times New Roman"/>
          <w:szCs w:val="24"/>
        </w:rPr>
      </w:pPr>
    </w:p>
    <w:p w14:paraId="78E8955F" w14:textId="19D92143" w:rsidR="00857450" w:rsidRPr="007B2C0D" w:rsidRDefault="00857450" w:rsidP="007B2C0D">
      <w:pPr>
        <w:jc w:val="both"/>
        <w:rPr>
          <w:rFonts w:eastAsia="Times New Roman" w:cs="Times New Roman"/>
          <w:szCs w:val="24"/>
        </w:rPr>
      </w:pPr>
      <w:r w:rsidRPr="007B2C0D">
        <w:rPr>
          <w:rFonts w:eastAsia="Times New Roman" w:cs="Times New Roman"/>
          <w:szCs w:val="24"/>
        </w:rPr>
        <w:t>Kehtiva õiguse kohase protsessi läbimine tähendaks ettevõtjatele ebaproportsionaalselt suurt aja ja muu ressursi kulu. Samuti tähendaks protsessi läbimine menetlusi mitmes valitsusasutuses, sh Vabariigi Valitsuse tasandil. Seni ei ole ühegi ammendatud mäeeraldisega ala suhtes sellist protsessi ette võetud. Ettevõtjal on otstarbekam enne ala korrastamist oodata ammendatud mäeeraldisega alal kaevand</w:t>
      </w:r>
      <w:r w:rsidR="00C35986" w:rsidRPr="007B2C0D">
        <w:rPr>
          <w:rFonts w:eastAsia="Times New Roman" w:cs="Times New Roman"/>
          <w:szCs w:val="24"/>
        </w:rPr>
        <w:t>amis</w:t>
      </w:r>
      <w:r w:rsidRPr="007B2C0D">
        <w:rPr>
          <w:rFonts w:eastAsia="Times New Roman" w:cs="Times New Roman"/>
          <w:szCs w:val="24"/>
        </w:rPr>
        <w:t>loa lõppfaasi. On tõenäoline, et muutusteta õigusaktides taastuvenergia</w:t>
      </w:r>
      <w:r w:rsidR="009C16DA">
        <w:rPr>
          <w:rFonts w:eastAsia="Times New Roman" w:cs="Times New Roman"/>
          <w:szCs w:val="24"/>
        </w:rPr>
        <w:t xml:space="preserve"> </w:t>
      </w:r>
      <w:r w:rsidR="009E0A03" w:rsidRPr="007B2C0D">
        <w:rPr>
          <w:rFonts w:eastAsia="Times New Roman" w:cs="Times New Roman"/>
          <w:szCs w:val="24"/>
        </w:rPr>
        <w:t>ehitisi</w:t>
      </w:r>
      <w:r w:rsidRPr="007B2C0D">
        <w:rPr>
          <w:rFonts w:eastAsia="Times New Roman" w:cs="Times New Roman"/>
          <w:szCs w:val="24"/>
        </w:rPr>
        <w:t xml:space="preserve"> ammendatud mäeeraldisega aladele ei </w:t>
      </w:r>
      <w:r w:rsidR="00777969" w:rsidRPr="007B2C0D">
        <w:rPr>
          <w:rFonts w:eastAsia="Times New Roman" w:cs="Times New Roman"/>
          <w:szCs w:val="24"/>
        </w:rPr>
        <w:t>ehitata</w:t>
      </w:r>
      <w:r w:rsidRPr="007B2C0D">
        <w:rPr>
          <w:rFonts w:eastAsia="Times New Roman" w:cs="Times New Roman"/>
          <w:szCs w:val="24"/>
        </w:rPr>
        <w:t>.</w:t>
      </w:r>
    </w:p>
    <w:p w14:paraId="185124F4" w14:textId="77777777" w:rsidR="00F022B8" w:rsidRDefault="00F022B8" w:rsidP="007B2C0D">
      <w:pPr>
        <w:jc w:val="both"/>
        <w:rPr>
          <w:rFonts w:eastAsia="Times New Roman" w:cs="Times New Roman"/>
          <w:szCs w:val="24"/>
        </w:rPr>
      </w:pPr>
    </w:p>
    <w:p w14:paraId="084A542B" w14:textId="77777777" w:rsidR="00221448" w:rsidRPr="007B2C0D" w:rsidRDefault="00221448" w:rsidP="007B2C0D">
      <w:pPr>
        <w:jc w:val="both"/>
        <w:rPr>
          <w:rFonts w:eastAsia="Times New Roman" w:cs="Times New Roman"/>
          <w:szCs w:val="24"/>
        </w:rPr>
      </w:pPr>
    </w:p>
    <w:p w14:paraId="2B8B6B4F" w14:textId="42A1FA13" w:rsidR="00F022B8" w:rsidRPr="007B2C0D" w:rsidRDefault="00F022B8" w:rsidP="007B2C0D">
      <w:pPr>
        <w:jc w:val="both"/>
        <w:rPr>
          <w:rFonts w:cs="Times New Roman"/>
          <w:b/>
          <w:bCs/>
          <w:szCs w:val="24"/>
        </w:rPr>
      </w:pPr>
      <w:r w:rsidRPr="007B2C0D">
        <w:rPr>
          <w:rFonts w:cs="Times New Roman"/>
          <w:b/>
          <w:bCs/>
          <w:szCs w:val="24"/>
        </w:rPr>
        <w:t>Eelnõu eesmär</w:t>
      </w:r>
      <w:r w:rsidR="00F15053">
        <w:rPr>
          <w:rFonts w:cs="Times New Roman"/>
          <w:b/>
          <w:bCs/>
          <w:szCs w:val="24"/>
        </w:rPr>
        <w:t>gid</w:t>
      </w:r>
      <w:r w:rsidRPr="007B2C0D">
        <w:rPr>
          <w:rFonts w:cs="Times New Roman"/>
          <w:b/>
          <w:bCs/>
          <w:szCs w:val="24"/>
        </w:rPr>
        <w:t xml:space="preserve"> on:</w:t>
      </w:r>
    </w:p>
    <w:p w14:paraId="1EA07611" w14:textId="695A33E5" w:rsidR="00F022B8" w:rsidRPr="007B2C0D" w:rsidRDefault="00F022B8" w:rsidP="007B2C0D">
      <w:pPr>
        <w:jc w:val="both"/>
        <w:rPr>
          <w:rFonts w:cs="Times New Roman"/>
          <w:b/>
          <w:bCs/>
          <w:szCs w:val="24"/>
        </w:rPr>
      </w:pPr>
      <w:r w:rsidRPr="007B2C0D">
        <w:rPr>
          <w:rFonts w:cs="Times New Roman"/>
          <w:b/>
          <w:bCs/>
          <w:szCs w:val="24"/>
        </w:rPr>
        <w:t>1)</w:t>
      </w:r>
      <w:r w:rsidRPr="007B2C0D">
        <w:rPr>
          <w:rFonts w:cs="Times New Roman"/>
          <w:b/>
          <w:bCs/>
          <w:szCs w:val="24"/>
        </w:rPr>
        <w:tab/>
        <w:t xml:space="preserve">luua võimalus võtta taastuvenergia majanduslikult efektiivsemalt </w:t>
      </w:r>
      <w:r w:rsidR="00AB18FD" w:rsidRPr="007B2C0D">
        <w:rPr>
          <w:rFonts w:cs="Times New Roman"/>
          <w:b/>
          <w:bCs/>
          <w:szCs w:val="24"/>
        </w:rPr>
        <w:t xml:space="preserve">tootmiseks </w:t>
      </w:r>
      <w:r w:rsidRPr="007B2C0D">
        <w:rPr>
          <w:rFonts w:cs="Times New Roman"/>
          <w:b/>
          <w:bCs/>
          <w:szCs w:val="24"/>
        </w:rPr>
        <w:t>kasutusele alad, millele taastuvenergia</w:t>
      </w:r>
      <w:r w:rsidR="009C16DA">
        <w:rPr>
          <w:rFonts w:cs="Times New Roman"/>
          <w:b/>
          <w:bCs/>
          <w:szCs w:val="24"/>
        </w:rPr>
        <w:t xml:space="preserve"> </w:t>
      </w:r>
      <w:r w:rsidR="009E0A03" w:rsidRPr="007B2C0D">
        <w:rPr>
          <w:rFonts w:cs="Times New Roman"/>
          <w:b/>
          <w:bCs/>
          <w:szCs w:val="24"/>
        </w:rPr>
        <w:t>ehitiste</w:t>
      </w:r>
      <w:r w:rsidRPr="007B2C0D">
        <w:rPr>
          <w:rFonts w:cs="Times New Roman"/>
          <w:b/>
          <w:bCs/>
          <w:szCs w:val="24"/>
        </w:rPr>
        <w:t xml:space="preserve"> rajamine on seni olnud re</w:t>
      </w:r>
      <w:r w:rsidR="00F15053">
        <w:rPr>
          <w:rFonts w:cs="Times New Roman"/>
          <w:b/>
          <w:bCs/>
          <w:szCs w:val="24"/>
        </w:rPr>
        <w:t>eglite</w:t>
      </w:r>
      <w:r w:rsidRPr="007B2C0D">
        <w:rPr>
          <w:rFonts w:cs="Times New Roman"/>
          <w:b/>
          <w:bCs/>
          <w:szCs w:val="24"/>
        </w:rPr>
        <w:t xml:space="preserve"> tõttu ebamõistlikult keeruline;</w:t>
      </w:r>
    </w:p>
    <w:p w14:paraId="0CDE1EC7" w14:textId="18DF5C33" w:rsidR="00F022B8" w:rsidRPr="007B2C0D" w:rsidRDefault="00F022B8" w:rsidP="007B2C0D">
      <w:pPr>
        <w:jc w:val="both"/>
        <w:rPr>
          <w:rFonts w:cs="Times New Roman"/>
          <w:b/>
          <w:bCs/>
          <w:szCs w:val="24"/>
        </w:rPr>
      </w:pPr>
      <w:r w:rsidRPr="007B2C0D">
        <w:rPr>
          <w:rFonts w:cs="Times New Roman"/>
          <w:b/>
          <w:bCs/>
          <w:szCs w:val="24"/>
        </w:rPr>
        <w:t>2)</w:t>
      </w:r>
      <w:r w:rsidRPr="007B2C0D">
        <w:rPr>
          <w:rFonts w:cs="Times New Roman"/>
          <w:b/>
          <w:bCs/>
          <w:szCs w:val="24"/>
        </w:rPr>
        <w:tab/>
        <w:t>kiirendada sobivatele aladele juurdepääsu lihtsustamisega taastuvenergia kasutuselevõttu ja üleminekut süsinik</w:t>
      </w:r>
      <w:r w:rsidR="00F15053">
        <w:rPr>
          <w:rFonts w:cs="Times New Roman"/>
          <w:b/>
          <w:bCs/>
          <w:szCs w:val="24"/>
        </w:rPr>
        <w:t>u</w:t>
      </w:r>
      <w:r w:rsidRPr="007B2C0D">
        <w:rPr>
          <w:rFonts w:cs="Times New Roman"/>
          <w:b/>
          <w:bCs/>
          <w:szCs w:val="24"/>
        </w:rPr>
        <w:t>neutraalsusele;</w:t>
      </w:r>
    </w:p>
    <w:p w14:paraId="404F7F66" w14:textId="77777777" w:rsidR="00F022B8" w:rsidRPr="007B2C0D" w:rsidRDefault="00F022B8" w:rsidP="007B2C0D">
      <w:pPr>
        <w:jc w:val="both"/>
        <w:rPr>
          <w:rFonts w:cs="Times New Roman"/>
          <w:b/>
          <w:bCs/>
          <w:szCs w:val="24"/>
        </w:rPr>
      </w:pPr>
      <w:r w:rsidRPr="007B2C0D">
        <w:rPr>
          <w:rFonts w:cs="Times New Roman"/>
          <w:b/>
          <w:bCs/>
          <w:szCs w:val="24"/>
        </w:rPr>
        <w:t>3)</w:t>
      </w:r>
      <w:r w:rsidRPr="007B2C0D">
        <w:rPr>
          <w:rFonts w:cs="Times New Roman"/>
          <w:b/>
          <w:bCs/>
          <w:szCs w:val="24"/>
        </w:rPr>
        <w:tab/>
        <w:t>motiveerida ammendatud mäeeraldisega alade kiiremat korrastamist.</w:t>
      </w:r>
    </w:p>
    <w:p w14:paraId="0C71B24C" w14:textId="77777777" w:rsidR="00857450" w:rsidRPr="007B2C0D" w:rsidRDefault="00857450" w:rsidP="007B2C0D">
      <w:pPr>
        <w:jc w:val="both"/>
        <w:rPr>
          <w:rFonts w:cs="Times New Roman"/>
          <w:szCs w:val="24"/>
        </w:rPr>
      </w:pPr>
    </w:p>
    <w:p w14:paraId="420EA33D" w14:textId="7DDF3AA6" w:rsidR="009C63DD" w:rsidRPr="007B2C0D" w:rsidRDefault="004F417D" w:rsidP="007B2C0D">
      <w:pPr>
        <w:jc w:val="both"/>
        <w:rPr>
          <w:rFonts w:cs="Times New Roman"/>
          <w:b/>
          <w:szCs w:val="24"/>
        </w:rPr>
      </w:pPr>
      <w:r w:rsidRPr="007B2C0D">
        <w:rPr>
          <w:rFonts w:cs="Times New Roman"/>
          <w:b/>
          <w:szCs w:val="24"/>
        </w:rPr>
        <w:t>3.</w:t>
      </w:r>
      <w:r w:rsidR="000D41FC" w:rsidRPr="007B2C0D">
        <w:rPr>
          <w:rFonts w:cs="Times New Roman"/>
          <w:b/>
          <w:szCs w:val="24"/>
        </w:rPr>
        <w:t xml:space="preserve"> </w:t>
      </w:r>
      <w:r w:rsidR="00B43831" w:rsidRPr="007B2C0D">
        <w:rPr>
          <w:rFonts w:cs="Times New Roman"/>
          <w:b/>
          <w:szCs w:val="24"/>
        </w:rPr>
        <w:t>Eelnõu</w:t>
      </w:r>
      <w:r w:rsidR="000D41FC" w:rsidRPr="007B2C0D">
        <w:rPr>
          <w:rFonts w:cs="Times New Roman"/>
          <w:b/>
          <w:szCs w:val="24"/>
        </w:rPr>
        <w:t xml:space="preserve"> </w:t>
      </w:r>
      <w:r w:rsidR="00B43831" w:rsidRPr="007B2C0D">
        <w:rPr>
          <w:rFonts w:cs="Times New Roman"/>
          <w:b/>
          <w:szCs w:val="24"/>
        </w:rPr>
        <w:t>sisu</w:t>
      </w:r>
      <w:r w:rsidR="000D41FC" w:rsidRPr="007B2C0D">
        <w:rPr>
          <w:rFonts w:cs="Times New Roman"/>
          <w:b/>
          <w:szCs w:val="24"/>
        </w:rPr>
        <w:t xml:space="preserve"> </w:t>
      </w:r>
      <w:r w:rsidR="00B43831" w:rsidRPr="007B2C0D">
        <w:rPr>
          <w:rFonts w:cs="Times New Roman"/>
          <w:b/>
          <w:szCs w:val="24"/>
        </w:rPr>
        <w:t>ja</w:t>
      </w:r>
      <w:r w:rsidR="000D41FC" w:rsidRPr="007B2C0D">
        <w:rPr>
          <w:rFonts w:cs="Times New Roman"/>
          <w:b/>
          <w:szCs w:val="24"/>
        </w:rPr>
        <w:t xml:space="preserve"> </w:t>
      </w:r>
      <w:r w:rsidR="00B43831" w:rsidRPr="007B2C0D">
        <w:rPr>
          <w:rFonts w:cs="Times New Roman"/>
          <w:b/>
          <w:szCs w:val="24"/>
        </w:rPr>
        <w:t>võrdlev</w:t>
      </w:r>
      <w:r w:rsidR="000D41FC" w:rsidRPr="007B2C0D">
        <w:rPr>
          <w:rFonts w:cs="Times New Roman"/>
          <w:b/>
          <w:szCs w:val="24"/>
        </w:rPr>
        <w:t xml:space="preserve"> </w:t>
      </w:r>
      <w:r w:rsidR="00B43831" w:rsidRPr="007B2C0D">
        <w:rPr>
          <w:rFonts w:cs="Times New Roman"/>
          <w:b/>
          <w:szCs w:val="24"/>
        </w:rPr>
        <w:t>analüüs</w:t>
      </w:r>
    </w:p>
    <w:p w14:paraId="15343411" w14:textId="77777777" w:rsidR="002F42FD" w:rsidRPr="007B2C0D" w:rsidRDefault="002F42FD" w:rsidP="007B2C0D">
      <w:pPr>
        <w:jc w:val="both"/>
        <w:rPr>
          <w:rFonts w:cs="Times New Roman"/>
          <w:bCs/>
          <w:szCs w:val="24"/>
        </w:rPr>
      </w:pPr>
    </w:p>
    <w:p w14:paraId="31C92D48" w14:textId="2CEAA4F0" w:rsidR="007C4115" w:rsidRPr="007B2C0D" w:rsidRDefault="007C4115" w:rsidP="007B2C0D">
      <w:pPr>
        <w:jc w:val="both"/>
        <w:rPr>
          <w:rFonts w:cs="Times New Roman"/>
          <w:bCs/>
          <w:szCs w:val="24"/>
        </w:rPr>
      </w:pPr>
      <w:r w:rsidRPr="007B2C0D">
        <w:rPr>
          <w:rFonts w:cs="Times New Roman"/>
          <w:bCs/>
          <w:szCs w:val="24"/>
        </w:rPr>
        <w:t>Eelnõu</w:t>
      </w:r>
      <w:r w:rsidR="000D41FC" w:rsidRPr="007B2C0D">
        <w:rPr>
          <w:rFonts w:cs="Times New Roman"/>
          <w:bCs/>
          <w:szCs w:val="24"/>
        </w:rPr>
        <w:t xml:space="preserve"> </w:t>
      </w:r>
      <w:r w:rsidRPr="007B2C0D">
        <w:rPr>
          <w:rFonts w:cs="Times New Roman"/>
          <w:bCs/>
          <w:szCs w:val="24"/>
        </w:rPr>
        <w:t>koosneb</w:t>
      </w:r>
      <w:r w:rsidR="000D41FC" w:rsidRPr="007B2C0D">
        <w:rPr>
          <w:rFonts w:cs="Times New Roman"/>
          <w:bCs/>
          <w:szCs w:val="24"/>
        </w:rPr>
        <w:t xml:space="preserve"> </w:t>
      </w:r>
      <w:r w:rsidR="007C4750" w:rsidRPr="007B2C0D">
        <w:rPr>
          <w:rFonts w:cs="Times New Roman"/>
          <w:bCs/>
          <w:szCs w:val="24"/>
        </w:rPr>
        <w:t>kolmest</w:t>
      </w:r>
      <w:r w:rsidR="000D41FC" w:rsidRPr="007B2C0D">
        <w:rPr>
          <w:rFonts w:cs="Times New Roman"/>
          <w:bCs/>
          <w:szCs w:val="24"/>
        </w:rPr>
        <w:t xml:space="preserve"> </w:t>
      </w:r>
      <w:r w:rsidRPr="007B2C0D">
        <w:rPr>
          <w:rFonts w:cs="Times New Roman"/>
          <w:bCs/>
          <w:szCs w:val="24"/>
        </w:rPr>
        <w:t>paragrahvist</w:t>
      </w:r>
      <w:r w:rsidR="00F15053">
        <w:rPr>
          <w:rFonts w:cs="Times New Roman"/>
          <w:bCs/>
          <w:szCs w:val="24"/>
        </w:rPr>
        <w:t>:</w:t>
      </w:r>
      <w:r w:rsidR="000D41FC" w:rsidRPr="007B2C0D">
        <w:rPr>
          <w:rFonts w:cs="Times New Roman"/>
          <w:bCs/>
          <w:szCs w:val="24"/>
        </w:rPr>
        <w:t xml:space="preserve"> </w:t>
      </w:r>
      <w:r w:rsidRPr="007B2C0D">
        <w:rPr>
          <w:rFonts w:cs="Times New Roman"/>
          <w:bCs/>
          <w:szCs w:val="24"/>
        </w:rPr>
        <w:t>§</w:t>
      </w:r>
      <w:r w:rsidR="00851796" w:rsidRPr="007B2C0D">
        <w:rPr>
          <w:rFonts w:cs="Times New Roman"/>
          <w:bCs/>
          <w:szCs w:val="24"/>
        </w:rPr>
        <w:t xml:space="preserve"> </w:t>
      </w:r>
      <w:r w:rsidRPr="007B2C0D">
        <w:rPr>
          <w:rFonts w:cs="Times New Roman"/>
          <w:bCs/>
          <w:szCs w:val="24"/>
        </w:rPr>
        <w:t>1</w:t>
      </w:r>
      <w:r w:rsidR="000D41FC" w:rsidRPr="007B2C0D">
        <w:rPr>
          <w:rFonts w:cs="Times New Roman"/>
          <w:bCs/>
          <w:szCs w:val="24"/>
        </w:rPr>
        <w:t xml:space="preserve"> </w:t>
      </w:r>
      <w:r w:rsidRPr="007B2C0D">
        <w:rPr>
          <w:rFonts w:cs="Times New Roman"/>
          <w:bCs/>
          <w:szCs w:val="24"/>
        </w:rPr>
        <w:t>sätestab</w:t>
      </w:r>
      <w:r w:rsidR="000D41FC" w:rsidRPr="007B2C0D">
        <w:rPr>
          <w:rFonts w:cs="Times New Roman"/>
          <w:bCs/>
          <w:szCs w:val="24"/>
        </w:rPr>
        <w:t xml:space="preserve"> </w:t>
      </w:r>
      <w:r w:rsidR="007C4750" w:rsidRPr="007B2C0D">
        <w:rPr>
          <w:rFonts w:cs="Times New Roman"/>
          <w:bCs/>
          <w:szCs w:val="24"/>
        </w:rPr>
        <w:t>maapõueseaduse</w:t>
      </w:r>
      <w:r w:rsidR="000D41FC" w:rsidRPr="007B2C0D">
        <w:rPr>
          <w:rFonts w:cs="Times New Roman"/>
          <w:bCs/>
          <w:szCs w:val="24"/>
        </w:rPr>
        <w:t xml:space="preserve"> </w:t>
      </w:r>
      <w:r w:rsidRPr="007B2C0D">
        <w:rPr>
          <w:rFonts w:cs="Times New Roman"/>
          <w:bCs/>
          <w:szCs w:val="24"/>
        </w:rPr>
        <w:t>muudatused,</w:t>
      </w:r>
      <w:r w:rsidR="000D41FC" w:rsidRPr="007B2C0D">
        <w:rPr>
          <w:rFonts w:cs="Times New Roman"/>
          <w:bCs/>
          <w:szCs w:val="24"/>
        </w:rPr>
        <w:t xml:space="preserve"> </w:t>
      </w:r>
      <w:r w:rsidRPr="007B2C0D">
        <w:rPr>
          <w:rFonts w:cs="Times New Roman"/>
          <w:bCs/>
          <w:szCs w:val="24"/>
        </w:rPr>
        <w:t>§</w:t>
      </w:r>
      <w:r w:rsidR="000D41FC" w:rsidRPr="007B2C0D">
        <w:rPr>
          <w:rFonts w:cs="Times New Roman"/>
          <w:bCs/>
          <w:szCs w:val="24"/>
        </w:rPr>
        <w:t xml:space="preserve"> </w:t>
      </w:r>
      <w:r w:rsidRPr="007B2C0D">
        <w:rPr>
          <w:rFonts w:cs="Times New Roman"/>
          <w:bCs/>
          <w:szCs w:val="24"/>
        </w:rPr>
        <w:t>2</w:t>
      </w:r>
      <w:r w:rsidR="000D41FC" w:rsidRPr="007B2C0D">
        <w:rPr>
          <w:rFonts w:cs="Times New Roman"/>
          <w:bCs/>
          <w:szCs w:val="24"/>
        </w:rPr>
        <w:t xml:space="preserve"> </w:t>
      </w:r>
      <w:r w:rsidR="007C4750" w:rsidRPr="007B2C0D">
        <w:rPr>
          <w:rFonts w:cs="Times New Roman"/>
          <w:bCs/>
          <w:spacing w:val="-4"/>
          <w:szCs w:val="24"/>
        </w:rPr>
        <w:t>riigivaraseaduse</w:t>
      </w:r>
      <w:r w:rsidR="000D41FC" w:rsidRPr="007B2C0D">
        <w:rPr>
          <w:rFonts w:cs="Times New Roman"/>
          <w:bCs/>
          <w:spacing w:val="-4"/>
          <w:szCs w:val="24"/>
        </w:rPr>
        <w:t xml:space="preserve"> </w:t>
      </w:r>
      <w:r w:rsidR="00971112" w:rsidRPr="007B2C0D">
        <w:rPr>
          <w:rFonts w:cs="Times New Roman"/>
          <w:bCs/>
          <w:spacing w:val="-4"/>
          <w:szCs w:val="24"/>
        </w:rPr>
        <w:t>muudatus</w:t>
      </w:r>
      <w:r w:rsidR="00F46D50" w:rsidRPr="007B2C0D">
        <w:rPr>
          <w:rFonts w:cs="Times New Roman"/>
          <w:bCs/>
          <w:spacing w:val="-4"/>
          <w:szCs w:val="24"/>
        </w:rPr>
        <w:t>e</w:t>
      </w:r>
      <w:r w:rsidR="007C4750" w:rsidRPr="007B2C0D">
        <w:rPr>
          <w:rFonts w:cs="Times New Roman"/>
          <w:bCs/>
          <w:spacing w:val="-4"/>
          <w:szCs w:val="24"/>
        </w:rPr>
        <w:t xml:space="preserve"> </w:t>
      </w:r>
      <w:r w:rsidR="00F7079B">
        <w:rPr>
          <w:rFonts w:cs="Times New Roman"/>
          <w:bCs/>
          <w:spacing w:val="-4"/>
          <w:szCs w:val="24"/>
        </w:rPr>
        <w:t>ja</w:t>
      </w:r>
      <w:r w:rsidR="000D41FC" w:rsidRPr="007B2C0D">
        <w:rPr>
          <w:rFonts w:cs="Times New Roman"/>
          <w:bCs/>
          <w:spacing w:val="-4"/>
          <w:szCs w:val="24"/>
        </w:rPr>
        <w:t xml:space="preserve"> </w:t>
      </w:r>
      <w:r w:rsidRPr="007B2C0D">
        <w:rPr>
          <w:rFonts w:cs="Times New Roman"/>
          <w:bCs/>
          <w:spacing w:val="-4"/>
          <w:szCs w:val="24"/>
        </w:rPr>
        <w:t>§</w:t>
      </w:r>
      <w:r w:rsidR="000D41FC" w:rsidRPr="007B2C0D">
        <w:rPr>
          <w:rFonts w:cs="Times New Roman"/>
          <w:bCs/>
          <w:spacing w:val="-4"/>
          <w:szCs w:val="24"/>
        </w:rPr>
        <w:t xml:space="preserve"> </w:t>
      </w:r>
      <w:r w:rsidRPr="007B2C0D">
        <w:rPr>
          <w:rFonts w:cs="Times New Roman"/>
          <w:bCs/>
          <w:spacing w:val="-4"/>
          <w:szCs w:val="24"/>
        </w:rPr>
        <w:t>3</w:t>
      </w:r>
      <w:r w:rsidR="000D41FC" w:rsidRPr="007B2C0D">
        <w:rPr>
          <w:rFonts w:cs="Times New Roman"/>
          <w:bCs/>
          <w:spacing w:val="-4"/>
          <w:szCs w:val="24"/>
        </w:rPr>
        <w:t xml:space="preserve"> </w:t>
      </w:r>
      <w:r w:rsidR="007C4750" w:rsidRPr="007B2C0D">
        <w:rPr>
          <w:rFonts w:cs="Times New Roman"/>
          <w:bCs/>
          <w:spacing w:val="-4"/>
          <w:szCs w:val="24"/>
        </w:rPr>
        <w:t>maakatastriseaduse</w:t>
      </w:r>
      <w:r w:rsidR="000D41FC" w:rsidRPr="007B2C0D">
        <w:rPr>
          <w:rFonts w:cs="Times New Roman"/>
          <w:bCs/>
          <w:spacing w:val="-4"/>
          <w:szCs w:val="24"/>
        </w:rPr>
        <w:t xml:space="preserve"> </w:t>
      </w:r>
      <w:r w:rsidR="00971112" w:rsidRPr="007B2C0D">
        <w:rPr>
          <w:rFonts w:cs="Times New Roman"/>
          <w:bCs/>
          <w:spacing w:val="-4"/>
          <w:szCs w:val="24"/>
        </w:rPr>
        <w:t>muudatus</w:t>
      </w:r>
      <w:r w:rsidR="00F46D50" w:rsidRPr="007B2C0D">
        <w:rPr>
          <w:rFonts w:cs="Times New Roman"/>
          <w:bCs/>
          <w:spacing w:val="-4"/>
          <w:szCs w:val="24"/>
        </w:rPr>
        <w:t>e</w:t>
      </w:r>
      <w:r w:rsidRPr="007B2C0D">
        <w:rPr>
          <w:rFonts w:cs="Times New Roman"/>
          <w:bCs/>
          <w:szCs w:val="24"/>
        </w:rPr>
        <w:t>.</w:t>
      </w:r>
    </w:p>
    <w:p w14:paraId="07F18A46" w14:textId="77777777" w:rsidR="00DC7F68" w:rsidRPr="007B2C0D" w:rsidRDefault="00DC7F68" w:rsidP="007B2C0D">
      <w:pPr>
        <w:jc w:val="both"/>
        <w:rPr>
          <w:rFonts w:cs="Times New Roman"/>
          <w:bCs/>
          <w:szCs w:val="24"/>
        </w:rPr>
      </w:pPr>
      <w:bookmarkStart w:id="8" w:name="_Hlk114483048"/>
    </w:p>
    <w:bookmarkEnd w:id="8"/>
    <w:p w14:paraId="102ADF14" w14:textId="03C5D6B7" w:rsidR="00CC7FDD" w:rsidRPr="007B2C0D" w:rsidRDefault="00D84D14" w:rsidP="007B2C0D">
      <w:pPr>
        <w:jc w:val="both"/>
        <w:rPr>
          <w:rFonts w:eastAsia="SimSun" w:cs="Times New Roman"/>
          <w:b/>
          <w:bCs/>
          <w:kern w:val="1"/>
          <w:szCs w:val="24"/>
          <w:lang w:eastAsia="zh-CN" w:bidi="hi-IN"/>
        </w:rPr>
      </w:pPr>
      <w:r w:rsidRPr="007B2C0D">
        <w:rPr>
          <w:rFonts w:eastAsia="Times New Roman" w:cs="Times New Roman"/>
          <w:b/>
          <w:bCs/>
          <w:color w:val="000000"/>
          <w:szCs w:val="24"/>
          <w:bdr w:val="none" w:sz="0" w:space="0" w:color="auto" w:frame="1"/>
          <w:lang w:eastAsia="et-EE"/>
        </w:rPr>
        <w:t>§ 1. Maapõuseaduse muutmine</w:t>
      </w:r>
    </w:p>
    <w:p w14:paraId="5A19DFD7" w14:textId="77777777" w:rsidR="002F42FD" w:rsidRPr="007B2C0D" w:rsidRDefault="002F42FD" w:rsidP="007B2C0D">
      <w:pPr>
        <w:pStyle w:val="muutmisksk"/>
        <w:spacing w:before="0"/>
        <w:rPr>
          <w:rFonts w:eastAsia="SimSun"/>
          <w:kern w:val="1"/>
          <w:u w:val="single"/>
          <w:lang w:eastAsia="zh-CN" w:bidi="hi-IN"/>
        </w:rPr>
      </w:pPr>
    </w:p>
    <w:p w14:paraId="7C17EACE" w14:textId="3660B891" w:rsidR="00E07C44" w:rsidRPr="007B2C0D" w:rsidRDefault="00F71E83" w:rsidP="007B2C0D">
      <w:pPr>
        <w:pStyle w:val="muutmisksk"/>
        <w:spacing w:before="0"/>
      </w:pPr>
      <w:r w:rsidRPr="007B2C0D">
        <w:rPr>
          <w:rFonts w:eastAsia="SimSun"/>
          <w:b/>
          <w:bCs/>
          <w:kern w:val="1"/>
          <w:lang w:eastAsia="zh-CN" w:bidi="hi-IN"/>
        </w:rPr>
        <w:t>Paragrahvi</w:t>
      </w:r>
      <w:r w:rsidR="00A84670" w:rsidRPr="007B2C0D">
        <w:rPr>
          <w:rFonts w:eastAsia="SimSun"/>
          <w:b/>
          <w:bCs/>
          <w:kern w:val="1"/>
          <w:lang w:eastAsia="zh-CN" w:bidi="hi-IN"/>
        </w:rPr>
        <w:t xml:space="preserve"> 1 p</w:t>
      </w:r>
      <w:r w:rsidRPr="007B2C0D">
        <w:rPr>
          <w:rFonts w:eastAsia="SimSun"/>
          <w:b/>
          <w:bCs/>
          <w:kern w:val="1"/>
          <w:lang w:eastAsia="zh-CN" w:bidi="hi-IN"/>
        </w:rPr>
        <w:t>unkt</w:t>
      </w:r>
      <w:r w:rsidR="00A84670" w:rsidRPr="007B2C0D">
        <w:rPr>
          <w:rFonts w:eastAsia="SimSun"/>
          <w:b/>
          <w:bCs/>
          <w:kern w:val="1"/>
          <w:lang w:eastAsia="zh-CN" w:bidi="hi-IN"/>
        </w:rPr>
        <w:t xml:space="preserve"> 1</w:t>
      </w:r>
      <w:r w:rsidR="002D2CA5" w:rsidRPr="007B2C0D">
        <w:rPr>
          <w:rFonts w:eastAsia="SimSun"/>
          <w:kern w:val="1"/>
          <w:lang w:eastAsia="zh-CN" w:bidi="hi-IN"/>
        </w:rPr>
        <w:t xml:space="preserve"> </w:t>
      </w:r>
      <w:r w:rsidR="00A46D45" w:rsidRPr="007B2C0D">
        <w:rPr>
          <w:rFonts w:eastAsia="SimSun"/>
          <w:kern w:val="1"/>
          <w:lang w:eastAsia="zh-CN" w:bidi="hi-IN"/>
        </w:rPr>
        <w:t xml:space="preserve">– </w:t>
      </w:r>
      <w:r w:rsidR="0007343B" w:rsidRPr="007B2C0D">
        <w:t xml:space="preserve">maapõue ja maavara kaitse põhimõtteid reguleeriva </w:t>
      </w:r>
      <w:r w:rsidR="00BB3EF2" w:rsidRPr="007B2C0D">
        <w:t>§ 14 lõike</w:t>
      </w:r>
      <w:r w:rsidR="00626D17" w:rsidRPr="007B2C0D">
        <w:t>sse</w:t>
      </w:r>
      <w:r w:rsidR="00BB3EF2" w:rsidRPr="007B2C0D">
        <w:t xml:space="preserve"> </w:t>
      </w:r>
      <w:r w:rsidR="00BB3EF2" w:rsidRPr="007B2C0D">
        <w:rPr>
          <w:shd w:val="clear" w:color="auto" w:fill="FFFFFF"/>
        </w:rPr>
        <w:t>2</w:t>
      </w:r>
      <w:r w:rsidR="00BB3EF2" w:rsidRPr="007B2C0D">
        <w:rPr>
          <w:vertAlign w:val="superscript"/>
        </w:rPr>
        <w:t>1</w:t>
      </w:r>
      <w:r w:rsidR="00BB3EF2" w:rsidRPr="007B2C0D">
        <w:t xml:space="preserve"> </w:t>
      </w:r>
      <w:r w:rsidR="002D2CA5" w:rsidRPr="007B2C0D">
        <w:t xml:space="preserve">lisatakse </w:t>
      </w:r>
      <w:r w:rsidR="008F4709" w:rsidRPr="007B2C0D">
        <w:t>punkt</w:t>
      </w:r>
      <w:r w:rsidR="00626D17" w:rsidRPr="007B2C0D">
        <w:t xml:space="preserve"> 4</w:t>
      </w:r>
      <w:r w:rsidR="5795CF07" w:rsidRPr="007B2C0D">
        <w:t xml:space="preserve">, </w:t>
      </w:r>
      <w:r w:rsidR="0125DB06" w:rsidRPr="007B2C0D">
        <w:t xml:space="preserve">mis annab võimaluse </w:t>
      </w:r>
      <w:r w:rsidR="2F0F84F6" w:rsidRPr="007B2C0D">
        <w:t>kehtiva kaevandamisloaga maardla</w:t>
      </w:r>
      <w:r w:rsidR="343B721E" w:rsidRPr="007B2C0D">
        <w:t xml:space="preserve"> ala</w:t>
      </w:r>
      <w:r w:rsidR="2F0F84F6" w:rsidRPr="007B2C0D">
        <w:t>le, kus maavara on ammendunud</w:t>
      </w:r>
      <w:r w:rsidR="16AADA3E" w:rsidRPr="007B2C0D">
        <w:t>,</w:t>
      </w:r>
      <w:r w:rsidR="2F0F84F6" w:rsidRPr="007B2C0D">
        <w:t xml:space="preserve"> Kliimaministeeriumi</w:t>
      </w:r>
      <w:r w:rsidR="008F4709" w:rsidRPr="007B2C0D">
        <w:t xml:space="preserve"> või </w:t>
      </w:r>
      <w:r w:rsidR="008F4709" w:rsidRPr="007B2C0D">
        <w:rPr>
          <w:shd w:val="clear" w:color="auto" w:fill="FFFFFF"/>
        </w:rPr>
        <w:t>Vabariigi Valitsuse volitatud asutuse</w:t>
      </w:r>
      <w:r w:rsidR="2F0F84F6" w:rsidRPr="007B2C0D">
        <w:t xml:space="preserve"> nõusolekul </w:t>
      </w:r>
      <w:r w:rsidR="00232737" w:rsidRPr="007B2C0D">
        <w:t xml:space="preserve">lubada </w:t>
      </w:r>
      <w:r w:rsidR="2F0F84F6" w:rsidRPr="007B2C0D">
        <w:t>tähtajaliselt</w:t>
      </w:r>
      <w:r w:rsidR="00232737" w:rsidRPr="007B2C0D">
        <w:t xml:space="preserve"> ehitada</w:t>
      </w:r>
      <w:r w:rsidR="2F0F84F6" w:rsidRPr="007B2C0D">
        <w:t xml:space="preserve"> taastuvenergia</w:t>
      </w:r>
      <w:r w:rsidR="009C16DA">
        <w:t xml:space="preserve"> </w:t>
      </w:r>
      <w:r w:rsidR="2F0F84F6" w:rsidRPr="007B2C0D">
        <w:t>ehitisi.</w:t>
      </w:r>
      <w:r w:rsidR="008E11A8" w:rsidRPr="000B64B0">
        <w:rPr>
          <w:rFonts w:eastAsiaTheme="minorHAnsi"/>
          <w:lang w:eastAsia="en-US"/>
        </w:rPr>
        <w:t xml:space="preserve"> </w:t>
      </w:r>
      <w:r w:rsidR="008E11A8" w:rsidRPr="007B2C0D">
        <w:t>Tähtaeg on vajalik riigivaraseaduse § 19 lõike</w:t>
      </w:r>
      <w:r w:rsidR="00F7079B">
        <w:t> </w:t>
      </w:r>
      <w:r w:rsidR="008E11A8" w:rsidRPr="007B2C0D">
        <w:t>2 punkt</w:t>
      </w:r>
      <w:r w:rsidR="00F15053">
        <w:t>i</w:t>
      </w:r>
      <w:r w:rsidR="008E11A8" w:rsidRPr="007B2C0D">
        <w:t xml:space="preserve"> 2 tõttu maakasutuslikul eesmärgil, et anda riigivara kasutuseks pikemaks ajaks kui kümneks aastaks.</w:t>
      </w:r>
    </w:p>
    <w:p w14:paraId="6FFA2DAB" w14:textId="77777777" w:rsidR="001E145C" w:rsidRPr="007B2C0D" w:rsidRDefault="001E145C" w:rsidP="007B2C0D">
      <w:pPr>
        <w:jc w:val="both"/>
        <w:rPr>
          <w:rFonts w:cs="Times New Roman"/>
          <w:szCs w:val="24"/>
        </w:rPr>
      </w:pPr>
    </w:p>
    <w:p w14:paraId="35CD9414" w14:textId="76C40617" w:rsidR="008C2FAD" w:rsidRPr="007B2C0D" w:rsidRDefault="008C2FAD" w:rsidP="007B2C0D">
      <w:pPr>
        <w:jc w:val="both"/>
        <w:rPr>
          <w:rFonts w:cs="Times New Roman"/>
          <w:szCs w:val="24"/>
        </w:rPr>
      </w:pPr>
      <w:proofErr w:type="spellStart"/>
      <w:r w:rsidRPr="007B2C0D">
        <w:rPr>
          <w:rFonts w:cs="Times New Roman"/>
          <w:szCs w:val="24"/>
        </w:rPr>
        <w:t>MaaPS</w:t>
      </w:r>
      <w:r w:rsidR="007F47BF" w:rsidRPr="007B2C0D">
        <w:rPr>
          <w:rFonts w:cs="Times New Roman"/>
          <w:szCs w:val="24"/>
        </w:rPr>
        <w:t>i</w:t>
      </w:r>
      <w:proofErr w:type="spellEnd"/>
      <w:r w:rsidRPr="007B2C0D">
        <w:rPr>
          <w:rFonts w:cs="Times New Roman"/>
          <w:szCs w:val="24"/>
        </w:rPr>
        <w:t xml:space="preserve"> § 1</w:t>
      </w:r>
      <w:r w:rsidR="00E72AE9" w:rsidRPr="007B2C0D">
        <w:rPr>
          <w:rFonts w:cs="Times New Roman"/>
          <w:szCs w:val="24"/>
        </w:rPr>
        <w:t>4 l</w:t>
      </w:r>
      <w:r w:rsidR="007F47BF" w:rsidRPr="007B2C0D">
        <w:rPr>
          <w:rFonts w:cs="Times New Roman"/>
          <w:szCs w:val="24"/>
        </w:rPr>
        <w:t>õike</w:t>
      </w:r>
      <w:r w:rsidR="00E72AE9" w:rsidRPr="007B2C0D">
        <w:rPr>
          <w:rFonts w:cs="Times New Roman"/>
          <w:szCs w:val="24"/>
        </w:rPr>
        <w:t xml:space="preserve"> 2 punkti 3 kohaselt peetakse taastuvenergia</w:t>
      </w:r>
      <w:r w:rsidR="009C16DA">
        <w:rPr>
          <w:rFonts w:cs="Times New Roman"/>
          <w:szCs w:val="24"/>
        </w:rPr>
        <w:t xml:space="preserve"> </w:t>
      </w:r>
      <w:r w:rsidR="00E72AE9" w:rsidRPr="007B2C0D">
        <w:rPr>
          <w:rFonts w:cs="Times New Roman"/>
          <w:szCs w:val="24"/>
        </w:rPr>
        <w:t>ehitisena silmas elektrituruseaduse tähenduses taastuvat energiaallikat kasutava elektrienergia tootmisseade</w:t>
      </w:r>
      <w:r w:rsidR="00783F9E" w:rsidRPr="007B2C0D">
        <w:rPr>
          <w:rFonts w:cs="Times New Roman"/>
          <w:szCs w:val="24"/>
        </w:rPr>
        <w:t>t</w:t>
      </w:r>
      <w:r w:rsidR="00E72AE9" w:rsidRPr="007B2C0D">
        <w:rPr>
          <w:rFonts w:cs="Times New Roman"/>
          <w:szCs w:val="24"/>
        </w:rPr>
        <w:t xml:space="preserve"> ja </w:t>
      </w:r>
      <w:r w:rsidR="007E72F7">
        <w:rPr>
          <w:rFonts w:cs="Times New Roman"/>
          <w:szCs w:val="24"/>
        </w:rPr>
        <w:t>selleks vajalikku</w:t>
      </w:r>
      <w:r w:rsidR="00E72AE9" w:rsidRPr="007B2C0D">
        <w:rPr>
          <w:rFonts w:cs="Times New Roman"/>
          <w:szCs w:val="24"/>
        </w:rPr>
        <w:t xml:space="preserve"> taristu</w:t>
      </w:r>
      <w:r w:rsidR="00783F9E" w:rsidRPr="007B2C0D">
        <w:rPr>
          <w:rFonts w:cs="Times New Roman"/>
          <w:szCs w:val="24"/>
        </w:rPr>
        <w:t>t</w:t>
      </w:r>
      <w:r w:rsidR="00A911BF" w:rsidRPr="007B2C0D">
        <w:rPr>
          <w:rFonts w:cs="Times New Roman"/>
          <w:szCs w:val="24"/>
        </w:rPr>
        <w:t xml:space="preserve">. </w:t>
      </w:r>
      <w:r w:rsidR="000463AC" w:rsidRPr="007B2C0D">
        <w:rPr>
          <w:rFonts w:cs="Times New Roman"/>
          <w:szCs w:val="24"/>
        </w:rPr>
        <w:t>Eeskätt võib kaevand</w:t>
      </w:r>
      <w:r w:rsidR="00C35986" w:rsidRPr="007B2C0D">
        <w:rPr>
          <w:rFonts w:cs="Times New Roman"/>
          <w:szCs w:val="24"/>
        </w:rPr>
        <w:t>amis</w:t>
      </w:r>
      <w:r w:rsidR="000463AC" w:rsidRPr="007B2C0D">
        <w:rPr>
          <w:rFonts w:cs="Times New Roman"/>
          <w:szCs w:val="24"/>
        </w:rPr>
        <w:t xml:space="preserve">alade kasutamine olla sobiv tuuleparkide ja päikeseparkide rajamiseks. </w:t>
      </w:r>
      <w:r w:rsidR="00A911BF" w:rsidRPr="007B2C0D">
        <w:rPr>
          <w:rFonts w:cs="Times New Roman"/>
          <w:szCs w:val="24"/>
        </w:rPr>
        <w:t>Taristuna võib käsitada teid, kraave, elektriliine ja teisi elektripaigaldisi, salvestusseadmeid jne.</w:t>
      </w:r>
    </w:p>
    <w:p w14:paraId="69E71D0B" w14:textId="77777777" w:rsidR="008C2FAD" w:rsidRPr="007B2C0D" w:rsidRDefault="008C2FAD" w:rsidP="007B2C0D">
      <w:pPr>
        <w:jc w:val="both"/>
        <w:rPr>
          <w:rFonts w:cs="Times New Roman"/>
          <w:szCs w:val="24"/>
        </w:rPr>
      </w:pPr>
    </w:p>
    <w:p w14:paraId="58262EE7" w14:textId="32777096" w:rsidR="00F022B8" w:rsidRPr="007B2C0D" w:rsidRDefault="7D244CAD" w:rsidP="007B2C0D">
      <w:pPr>
        <w:jc w:val="both"/>
        <w:rPr>
          <w:rFonts w:cs="Times New Roman"/>
          <w:szCs w:val="24"/>
        </w:rPr>
      </w:pPr>
      <w:r w:rsidRPr="007B2C0D">
        <w:rPr>
          <w:rFonts w:cs="Times New Roman"/>
          <w:szCs w:val="24"/>
        </w:rPr>
        <w:t>Eelnõu</w:t>
      </w:r>
      <w:r w:rsidR="007E72F7">
        <w:rPr>
          <w:rFonts w:cs="Times New Roman"/>
          <w:szCs w:val="24"/>
        </w:rPr>
        <w:t>s</w:t>
      </w:r>
      <w:r w:rsidRPr="007B2C0D">
        <w:rPr>
          <w:rFonts w:cs="Times New Roman"/>
          <w:szCs w:val="24"/>
        </w:rPr>
        <w:t xml:space="preserve"> sätestatakse </w:t>
      </w:r>
      <w:commentRangeStart w:id="9"/>
      <w:r w:rsidRPr="007B2C0D">
        <w:rPr>
          <w:rFonts w:cs="Times New Roman"/>
          <w:szCs w:val="24"/>
        </w:rPr>
        <w:t>riigimaal asuvale m</w:t>
      </w:r>
      <w:r w:rsidR="7DD6D6DF" w:rsidRPr="007B2C0D">
        <w:rPr>
          <w:rFonts w:cs="Times New Roman"/>
          <w:szCs w:val="24"/>
        </w:rPr>
        <w:t>äeeraldisele</w:t>
      </w:r>
      <w:r w:rsidR="099BE3F8" w:rsidRPr="007B2C0D">
        <w:rPr>
          <w:rFonts w:cs="Times New Roman"/>
          <w:szCs w:val="24"/>
        </w:rPr>
        <w:t>, kus maavara on ammendunud</w:t>
      </w:r>
      <w:commentRangeEnd w:id="9"/>
      <w:r w:rsidR="00343DF8">
        <w:rPr>
          <w:rStyle w:val="Kommentaariviide"/>
        </w:rPr>
        <w:commentReference w:id="9"/>
      </w:r>
      <w:r w:rsidR="28AAE66D" w:rsidRPr="007B2C0D">
        <w:rPr>
          <w:rFonts w:cs="Times New Roman"/>
          <w:szCs w:val="24"/>
        </w:rPr>
        <w:t>,</w:t>
      </w:r>
      <w:r w:rsidRPr="007B2C0D">
        <w:rPr>
          <w:rFonts w:cs="Times New Roman"/>
          <w:szCs w:val="24"/>
        </w:rPr>
        <w:t xml:space="preserve"> taastuvenergia</w:t>
      </w:r>
      <w:r w:rsidR="009C16DA">
        <w:rPr>
          <w:rFonts w:cs="Times New Roman"/>
          <w:szCs w:val="24"/>
        </w:rPr>
        <w:t xml:space="preserve"> </w:t>
      </w:r>
      <w:r w:rsidRPr="007B2C0D">
        <w:rPr>
          <w:rFonts w:cs="Times New Roman"/>
          <w:szCs w:val="24"/>
        </w:rPr>
        <w:t xml:space="preserve">ehitise rajamiseks tähtaeg, kuna maa on piiratud ressurss ning aja </w:t>
      </w:r>
      <w:r w:rsidR="00C90CC8" w:rsidRPr="007B2C0D">
        <w:rPr>
          <w:rFonts w:cs="Times New Roman"/>
          <w:szCs w:val="24"/>
        </w:rPr>
        <w:t xml:space="preserve">jooksul </w:t>
      </w:r>
      <w:r w:rsidRPr="007B2C0D">
        <w:rPr>
          <w:rFonts w:cs="Times New Roman"/>
          <w:szCs w:val="24"/>
        </w:rPr>
        <w:t xml:space="preserve">võib </w:t>
      </w:r>
      <w:r w:rsidR="00C90CC8" w:rsidRPr="007B2C0D">
        <w:rPr>
          <w:rFonts w:cs="Times New Roman"/>
          <w:szCs w:val="24"/>
        </w:rPr>
        <w:t xml:space="preserve">maa </w:t>
      </w:r>
      <w:r w:rsidRPr="007B2C0D">
        <w:rPr>
          <w:rFonts w:cs="Times New Roman"/>
          <w:szCs w:val="24"/>
        </w:rPr>
        <w:t>osutuda vajalikuks muude</w:t>
      </w:r>
      <w:r w:rsidR="00F7079B">
        <w:rPr>
          <w:rFonts w:cs="Times New Roman"/>
          <w:szCs w:val="24"/>
        </w:rPr>
        <w:t>ks</w:t>
      </w:r>
      <w:r w:rsidRPr="007B2C0D">
        <w:rPr>
          <w:rFonts w:cs="Times New Roman"/>
          <w:szCs w:val="24"/>
        </w:rPr>
        <w:t xml:space="preserve"> tegevuste</w:t>
      </w:r>
      <w:r w:rsidR="00F7079B">
        <w:rPr>
          <w:rFonts w:cs="Times New Roman"/>
          <w:szCs w:val="24"/>
        </w:rPr>
        <w:t>ks</w:t>
      </w:r>
      <w:r w:rsidRPr="007B2C0D">
        <w:rPr>
          <w:rFonts w:cs="Times New Roman"/>
          <w:szCs w:val="24"/>
        </w:rPr>
        <w:t xml:space="preserve">. </w:t>
      </w:r>
      <w:r w:rsidR="009A0552" w:rsidRPr="007B2C0D">
        <w:rPr>
          <w:rFonts w:cs="Times New Roman"/>
          <w:szCs w:val="24"/>
        </w:rPr>
        <w:t xml:space="preserve">Eelnõus nimetatud </w:t>
      </w:r>
      <w:r w:rsidR="00BD3B41" w:rsidRPr="007B2C0D">
        <w:rPr>
          <w:rFonts w:cs="Times New Roman"/>
          <w:szCs w:val="24"/>
        </w:rPr>
        <w:t>40aastane</w:t>
      </w:r>
      <w:r w:rsidR="00644AF8">
        <w:rPr>
          <w:rFonts w:cs="Times New Roman"/>
          <w:szCs w:val="24"/>
        </w:rPr>
        <w:t xml:space="preserve"> ligikaudne</w:t>
      </w:r>
      <w:r w:rsidR="00BD3B41" w:rsidRPr="007B2C0D">
        <w:rPr>
          <w:rFonts w:cs="Times New Roman"/>
          <w:szCs w:val="24"/>
        </w:rPr>
        <w:t xml:space="preserve"> periood </w:t>
      </w:r>
      <w:r w:rsidR="00AB322E" w:rsidRPr="007B2C0D">
        <w:rPr>
          <w:rFonts w:cs="Times New Roman"/>
          <w:szCs w:val="24"/>
        </w:rPr>
        <w:t xml:space="preserve">sisaldab </w:t>
      </w:r>
      <w:r w:rsidR="00B30204" w:rsidRPr="007B2C0D">
        <w:rPr>
          <w:rFonts w:cs="Times New Roman"/>
          <w:szCs w:val="24"/>
        </w:rPr>
        <w:t>aega, mis kulub projekti kavandamisele ja uuringutele, planeerimis- ja loamenetlusele, ehitamisele, tuuliku eluea jooksul töötamisele, demonteerimisele ja ala korrastamisele.</w:t>
      </w:r>
    </w:p>
    <w:p w14:paraId="0899427C" w14:textId="77777777" w:rsidR="00B30204" w:rsidRPr="007B2C0D" w:rsidRDefault="00B30204" w:rsidP="007B2C0D">
      <w:pPr>
        <w:jc w:val="both"/>
        <w:rPr>
          <w:rStyle w:val="ui-provider"/>
          <w:rFonts w:cs="Times New Roman"/>
          <w:szCs w:val="24"/>
        </w:rPr>
      </w:pPr>
    </w:p>
    <w:p w14:paraId="5B7C15D6" w14:textId="12197C85" w:rsidR="008F4709" w:rsidRPr="007B2C0D" w:rsidRDefault="008F4709" w:rsidP="007B2C0D">
      <w:pPr>
        <w:jc w:val="both"/>
        <w:rPr>
          <w:rFonts w:cs="Times New Roman"/>
          <w:szCs w:val="24"/>
        </w:rPr>
      </w:pPr>
      <w:commentRangeStart w:id="10"/>
      <w:r w:rsidRPr="007B2C0D">
        <w:rPr>
          <w:rStyle w:val="ui-provider"/>
          <w:rFonts w:cs="Times New Roman"/>
          <w:szCs w:val="24"/>
        </w:rPr>
        <w:t>Kehtiva kaevandamisloaga alal</w:t>
      </w:r>
      <w:r w:rsidR="00816B85" w:rsidRPr="007B2C0D">
        <w:rPr>
          <w:rStyle w:val="ui-provider"/>
          <w:rFonts w:cs="Times New Roman"/>
          <w:szCs w:val="24"/>
        </w:rPr>
        <w:t xml:space="preserve"> </w:t>
      </w:r>
      <w:r w:rsidRPr="007B2C0D">
        <w:rPr>
          <w:rFonts w:cs="Times New Roman"/>
          <w:szCs w:val="24"/>
        </w:rPr>
        <w:t>taastuvenergia</w:t>
      </w:r>
      <w:r w:rsidR="009C16DA">
        <w:rPr>
          <w:rFonts w:cs="Times New Roman"/>
          <w:szCs w:val="24"/>
        </w:rPr>
        <w:t xml:space="preserve"> </w:t>
      </w:r>
      <w:r w:rsidRPr="007B2C0D">
        <w:rPr>
          <w:rFonts w:cs="Times New Roman"/>
          <w:szCs w:val="24"/>
        </w:rPr>
        <w:t xml:space="preserve">ehitise rajamise lubamise </w:t>
      </w:r>
      <w:commentRangeEnd w:id="10"/>
      <w:r w:rsidR="00343DF8">
        <w:rPr>
          <w:rStyle w:val="Kommentaariviide"/>
        </w:rPr>
        <w:commentReference w:id="10"/>
      </w:r>
      <w:r w:rsidRPr="007B2C0D">
        <w:rPr>
          <w:rFonts w:cs="Times New Roman"/>
          <w:szCs w:val="24"/>
        </w:rPr>
        <w:t xml:space="preserve">eeldus on </w:t>
      </w:r>
      <w:r w:rsidRPr="007B2C0D">
        <w:rPr>
          <w:rStyle w:val="ui-provider"/>
          <w:rFonts w:cs="Times New Roman"/>
          <w:szCs w:val="24"/>
        </w:rPr>
        <w:t xml:space="preserve">kaevandamisloa omaja </w:t>
      </w:r>
      <w:r w:rsidR="00816B85" w:rsidRPr="007B2C0D">
        <w:rPr>
          <w:rStyle w:val="ui-provider"/>
          <w:rFonts w:cs="Times New Roman"/>
          <w:szCs w:val="24"/>
        </w:rPr>
        <w:t>kinnitus</w:t>
      </w:r>
      <w:r w:rsidRPr="007B2C0D">
        <w:rPr>
          <w:rStyle w:val="ui-provider"/>
          <w:rFonts w:cs="Times New Roman"/>
          <w:szCs w:val="24"/>
        </w:rPr>
        <w:t xml:space="preserve">, et </w:t>
      </w:r>
      <w:r w:rsidR="00097FD6" w:rsidRPr="007B2C0D">
        <w:rPr>
          <w:rStyle w:val="ui-provider"/>
          <w:rFonts w:cs="Times New Roman"/>
          <w:szCs w:val="24"/>
        </w:rPr>
        <w:t xml:space="preserve">kasutusse antavat </w:t>
      </w:r>
      <w:r w:rsidRPr="007B2C0D">
        <w:rPr>
          <w:rStyle w:val="ui-provider"/>
          <w:rFonts w:cs="Times New Roman"/>
          <w:szCs w:val="24"/>
        </w:rPr>
        <w:t>osa mäeeraldisest ja teenindusmaast ei ole võimalik enam kasutada kaevandamise</w:t>
      </w:r>
      <w:r w:rsidR="007E72F7">
        <w:rPr>
          <w:rStyle w:val="ui-provider"/>
          <w:rFonts w:cs="Times New Roman"/>
          <w:szCs w:val="24"/>
        </w:rPr>
        <w:t>ks</w:t>
      </w:r>
      <w:r w:rsidRPr="007B2C0D">
        <w:rPr>
          <w:rStyle w:val="ui-provider"/>
          <w:rFonts w:cs="Times New Roman"/>
          <w:szCs w:val="24"/>
        </w:rPr>
        <w:t>. Kaevandamisloa omaja peab andma kinnituse, et taotletavat ala enam kaevandamiseks ei kasutata</w:t>
      </w:r>
      <w:r w:rsidR="00F7079B">
        <w:rPr>
          <w:rStyle w:val="ui-provider"/>
          <w:rFonts w:cs="Times New Roman"/>
          <w:szCs w:val="24"/>
        </w:rPr>
        <w:t>,</w:t>
      </w:r>
      <w:r w:rsidRPr="007B2C0D">
        <w:rPr>
          <w:rStyle w:val="ui-provider"/>
          <w:rFonts w:cs="Times New Roman"/>
          <w:szCs w:val="24"/>
        </w:rPr>
        <w:t xml:space="preserve"> ja nõustuma maakasutusõiguse ala muutmisega.</w:t>
      </w:r>
      <w:r w:rsidR="00F022B8" w:rsidRPr="007B2C0D">
        <w:rPr>
          <w:rFonts w:cs="Times New Roman"/>
          <w:szCs w:val="24"/>
        </w:rPr>
        <w:t xml:space="preserve"> </w:t>
      </w:r>
      <w:r w:rsidR="00F022B8" w:rsidRPr="007B2C0D">
        <w:rPr>
          <w:rStyle w:val="ui-provider"/>
          <w:rFonts w:cs="Times New Roman"/>
          <w:szCs w:val="24"/>
        </w:rPr>
        <w:t>Seega kaevand</w:t>
      </w:r>
      <w:r w:rsidR="00C35986" w:rsidRPr="007B2C0D">
        <w:rPr>
          <w:rStyle w:val="ui-provider"/>
          <w:rFonts w:cs="Times New Roman"/>
          <w:szCs w:val="24"/>
        </w:rPr>
        <w:t>amis</w:t>
      </w:r>
      <w:r w:rsidR="00F022B8" w:rsidRPr="007B2C0D">
        <w:rPr>
          <w:rStyle w:val="ui-provider"/>
          <w:rFonts w:cs="Times New Roman"/>
          <w:szCs w:val="24"/>
        </w:rPr>
        <w:t>loa oma</w:t>
      </w:r>
      <w:r w:rsidR="00C35986" w:rsidRPr="007B2C0D">
        <w:rPr>
          <w:rStyle w:val="ui-provider"/>
          <w:rFonts w:cs="Times New Roman"/>
          <w:szCs w:val="24"/>
        </w:rPr>
        <w:t>ja</w:t>
      </w:r>
      <w:r w:rsidR="00F022B8" w:rsidRPr="007B2C0D">
        <w:rPr>
          <w:rStyle w:val="ui-provider"/>
          <w:rFonts w:cs="Times New Roman"/>
          <w:szCs w:val="24"/>
        </w:rPr>
        <w:t xml:space="preserve"> ja taastuvenergia arendaja peavad olema jõudnud kokkuleppele ala kasutamise</w:t>
      </w:r>
      <w:r w:rsidR="007E72F7">
        <w:rPr>
          <w:rStyle w:val="ui-provider"/>
          <w:rFonts w:cs="Times New Roman"/>
          <w:szCs w:val="24"/>
        </w:rPr>
        <w:t>s</w:t>
      </w:r>
      <w:r w:rsidR="00F022B8" w:rsidRPr="007B2C0D">
        <w:rPr>
          <w:rStyle w:val="ui-provider"/>
          <w:rFonts w:cs="Times New Roman"/>
          <w:szCs w:val="24"/>
        </w:rPr>
        <w:t>. Eeldatava</w:t>
      </w:r>
      <w:r w:rsidR="00F7079B">
        <w:rPr>
          <w:rStyle w:val="ui-provider"/>
          <w:rFonts w:cs="Times New Roman"/>
          <w:szCs w:val="24"/>
        </w:rPr>
        <w:t>sti</w:t>
      </w:r>
      <w:r w:rsidR="00F022B8" w:rsidRPr="007B2C0D">
        <w:rPr>
          <w:rStyle w:val="ui-provider"/>
          <w:rFonts w:cs="Times New Roman"/>
          <w:szCs w:val="24"/>
        </w:rPr>
        <w:t xml:space="preserve"> on loa oma</w:t>
      </w:r>
      <w:r w:rsidR="00C35986" w:rsidRPr="007B2C0D">
        <w:rPr>
          <w:rStyle w:val="ui-provider"/>
          <w:rFonts w:cs="Times New Roman"/>
          <w:szCs w:val="24"/>
        </w:rPr>
        <w:t>ja</w:t>
      </w:r>
      <w:r w:rsidR="00F022B8" w:rsidRPr="007B2C0D">
        <w:rPr>
          <w:rStyle w:val="ui-provider"/>
          <w:rFonts w:cs="Times New Roman"/>
          <w:szCs w:val="24"/>
        </w:rPr>
        <w:t xml:space="preserve">l huvi kokkuleppe sõlmimiseks olemas, sest väheneb ala, mille eest tuleb </w:t>
      </w:r>
      <w:r w:rsidR="00F7079B" w:rsidRPr="007B2C0D">
        <w:rPr>
          <w:rStyle w:val="ui-provider"/>
          <w:rFonts w:cs="Times New Roman"/>
          <w:szCs w:val="24"/>
        </w:rPr>
        <w:t xml:space="preserve">maksta </w:t>
      </w:r>
      <w:r w:rsidR="00F022B8" w:rsidRPr="007B2C0D">
        <w:rPr>
          <w:rStyle w:val="ui-provider"/>
          <w:rFonts w:cs="Times New Roman"/>
          <w:szCs w:val="24"/>
        </w:rPr>
        <w:t>kaevandamistasu. Kokkulepe annab taastuvenergia arendajale ka aluse teha ettevalmistusi uuringute</w:t>
      </w:r>
      <w:r w:rsidR="007E72F7">
        <w:rPr>
          <w:rStyle w:val="ui-provider"/>
          <w:rFonts w:cs="Times New Roman"/>
          <w:szCs w:val="24"/>
        </w:rPr>
        <w:t>ks</w:t>
      </w:r>
      <w:r w:rsidR="00F022B8" w:rsidRPr="007B2C0D">
        <w:rPr>
          <w:rStyle w:val="ui-provider"/>
          <w:rFonts w:cs="Times New Roman"/>
          <w:szCs w:val="24"/>
        </w:rPr>
        <w:t xml:space="preserve"> või uuringute</w:t>
      </w:r>
      <w:r w:rsidR="007E72F7">
        <w:rPr>
          <w:rStyle w:val="ui-provider"/>
          <w:rFonts w:cs="Times New Roman"/>
          <w:szCs w:val="24"/>
        </w:rPr>
        <w:t>ga</w:t>
      </w:r>
      <w:r w:rsidR="00F022B8" w:rsidRPr="007B2C0D">
        <w:rPr>
          <w:rStyle w:val="ui-provider"/>
          <w:rFonts w:cs="Times New Roman"/>
          <w:szCs w:val="24"/>
        </w:rPr>
        <w:t xml:space="preserve"> alustada.</w:t>
      </w:r>
    </w:p>
    <w:p w14:paraId="56B6CEA6" w14:textId="77777777" w:rsidR="00C139F4" w:rsidRPr="007B2C0D" w:rsidRDefault="00C139F4" w:rsidP="007B2C0D">
      <w:pPr>
        <w:pStyle w:val="muutmisksk"/>
        <w:spacing w:before="0"/>
        <w:rPr>
          <w:rFonts w:eastAsia="SimSun"/>
          <w:u w:val="single"/>
          <w:lang w:bidi="hi-IN"/>
        </w:rPr>
      </w:pPr>
    </w:p>
    <w:p w14:paraId="305221C4" w14:textId="6DABCD13" w:rsidR="007E3317" w:rsidRPr="007E3317" w:rsidRDefault="00F71E83" w:rsidP="007E3317">
      <w:pPr>
        <w:pStyle w:val="muutmisksk"/>
        <w:spacing w:before="0"/>
        <w:rPr>
          <w:shd w:val="clear" w:color="auto" w:fill="FFFFFF"/>
        </w:rPr>
      </w:pPr>
      <w:r w:rsidRPr="007B2C0D">
        <w:rPr>
          <w:rFonts w:eastAsia="SimSun"/>
          <w:b/>
          <w:bCs/>
          <w:lang w:bidi="hi-IN"/>
        </w:rPr>
        <w:t>Paragrahvi</w:t>
      </w:r>
      <w:r w:rsidR="00816B85" w:rsidRPr="007B2C0D">
        <w:rPr>
          <w:rFonts w:eastAsia="SimSun"/>
          <w:b/>
          <w:bCs/>
          <w:lang w:bidi="hi-IN"/>
        </w:rPr>
        <w:t xml:space="preserve"> 1 p</w:t>
      </w:r>
      <w:r w:rsidRPr="007B2C0D">
        <w:rPr>
          <w:rFonts w:eastAsia="SimSun"/>
          <w:b/>
          <w:bCs/>
          <w:lang w:bidi="hi-IN"/>
        </w:rPr>
        <w:t>unkt</w:t>
      </w:r>
      <w:r w:rsidR="00816B85" w:rsidRPr="007B2C0D">
        <w:rPr>
          <w:rFonts w:eastAsia="SimSun"/>
          <w:b/>
          <w:bCs/>
          <w:lang w:bidi="hi-IN"/>
        </w:rPr>
        <w:t xml:space="preserve"> 2 </w:t>
      </w:r>
      <w:r w:rsidR="006479FD" w:rsidRPr="007B2C0D">
        <w:rPr>
          <w:rFonts w:eastAsia="SimSun"/>
          <w:b/>
          <w:bCs/>
          <w:lang w:bidi="hi-IN"/>
        </w:rPr>
        <w:t>–</w:t>
      </w:r>
      <w:r w:rsidR="00816B85" w:rsidRPr="007B2C0D">
        <w:rPr>
          <w:rFonts w:eastAsia="SimSun"/>
          <w:b/>
          <w:bCs/>
          <w:lang w:bidi="hi-IN"/>
        </w:rPr>
        <w:t xml:space="preserve"> </w:t>
      </w:r>
      <w:r w:rsidR="006479FD" w:rsidRPr="007B2C0D">
        <w:rPr>
          <w:rFonts w:eastAsia="Calibri"/>
        </w:rPr>
        <w:t>uuritud ja kaevandatud maa korrastamise kohustust reguleerivasse</w:t>
      </w:r>
      <w:r w:rsidR="21D1BCF6" w:rsidRPr="007B2C0D">
        <w:rPr>
          <w:rFonts w:eastAsia="SimSun"/>
          <w:lang w:bidi="hi-IN"/>
        </w:rPr>
        <w:t xml:space="preserve"> §</w:t>
      </w:r>
      <w:r w:rsidR="008F5F8E">
        <w:rPr>
          <w:rFonts w:eastAsia="SimSun"/>
          <w:lang w:bidi="hi-IN"/>
        </w:rPr>
        <w:t> </w:t>
      </w:r>
      <w:r w:rsidR="21D1BCF6" w:rsidRPr="007B2C0D">
        <w:rPr>
          <w:rFonts w:eastAsia="SimSun"/>
          <w:lang w:bidi="hi-IN"/>
        </w:rPr>
        <w:t xml:space="preserve">80 </w:t>
      </w:r>
      <w:r w:rsidR="006479FD" w:rsidRPr="007B2C0D">
        <w:rPr>
          <w:rFonts w:eastAsia="SimSun"/>
          <w:lang w:bidi="hi-IN"/>
        </w:rPr>
        <w:t xml:space="preserve">lisatakse </w:t>
      </w:r>
      <w:r w:rsidR="21D1BCF6" w:rsidRPr="007B2C0D">
        <w:rPr>
          <w:rFonts w:eastAsia="SimSun"/>
          <w:lang w:bidi="hi-IN"/>
        </w:rPr>
        <w:t>lõi</w:t>
      </w:r>
      <w:r w:rsidR="00045E38" w:rsidRPr="007B2C0D">
        <w:rPr>
          <w:rFonts w:eastAsia="SimSun"/>
          <w:lang w:bidi="hi-IN"/>
        </w:rPr>
        <w:t>ked</w:t>
      </w:r>
      <w:r w:rsidR="21D1BCF6" w:rsidRPr="007B2C0D">
        <w:rPr>
          <w:rFonts w:eastAsia="SimSun"/>
          <w:lang w:bidi="hi-IN"/>
        </w:rPr>
        <w:t xml:space="preserve"> 2</w:t>
      </w:r>
      <w:r w:rsidR="21D1BCF6" w:rsidRPr="007B2C0D">
        <w:rPr>
          <w:rFonts w:eastAsia="SimSun"/>
          <w:vertAlign w:val="superscript"/>
          <w:lang w:bidi="hi-IN"/>
        </w:rPr>
        <w:t>1</w:t>
      </w:r>
      <w:r w:rsidR="001A0284" w:rsidRPr="007B2C0D">
        <w:rPr>
          <w:rFonts w:eastAsia="SimSun"/>
          <w:lang w:bidi="hi-IN"/>
        </w:rPr>
        <w:t>–2</w:t>
      </w:r>
      <w:r w:rsidR="007A7CF3" w:rsidRPr="007B2C0D">
        <w:rPr>
          <w:rFonts w:eastAsia="SimSun"/>
          <w:vertAlign w:val="superscript"/>
          <w:lang w:bidi="hi-IN"/>
        </w:rPr>
        <w:t>4</w:t>
      </w:r>
      <w:r w:rsidR="001A0284" w:rsidRPr="007B2C0D">
        <w:rPr>
          <w:rFonts w:eastAsia="SimSun"/>
          <w:lang w:bidi="hi-IN"/>
        </w:rPr>
        <w:t xml:space="preserve">, </w:t>
      </w:r>
      <w:r w:rsidR="21D1BCF6" w:rsidRPr="007B2C0D">
        <w:rPr>
          <w:rFonts w:eastAsia="SimSun"/>
          <w:lang w:bidi="hi-IN"/>
        </w:rPr>
        <w:t>mille</w:t>
      </w:r>
      <w:r w:rsidR="0B9BA9D4" w:rsidRPr="007B2C0D">
        <w:rPr>
          <w:rFonts w:eastAsia="SimSun"/>
          <w:lang w:bidi="hi-IN"/>
        </w:rPr>
        <w:t xml:space="preserve"> </w:t>
      </w:r>
      <w:r w:rsidR="21D1BCF6" w:rsidRPr="007B2C0D">
        <w:rPr>
          <w:rFonts w:eastAsia="SimSun"/>
          <w:lang w:bidi="hi-IN"/>
        </w:rPr>
        <w:t>kohaselt</w:t>
      </w:r>
      <w:r w:rsidR="276B1858" w:rsidRPr="007B2C0D">
        <w:rPr>
          <w:spacing w:val="-2"/>
        </w:rPr>
        <w:t xml:space="preserve"> läheb</w:t>
      </w:r>
      <w:r w:rsidR="435DB580" w:rsidRPr="007B2C0D">
        <w:rPr>
          <w:spacing w:val="-2"/>
        </w:rPr>
        <w:t xml:space="preserve"> taastuvenergia tootmiseks </w:t>
      </w:r>
      <w:r w:rsidR="00A84111" w:rsidRPr="007B2C0D">
        <w:rPr>
          <w:spacing w:val="-2"/>
        </w:rPr>
        <w:t xml:space="preserve">kaevandamisloaga </w:t>
      </w:r>
      <w:r w:rsidR="435DB580" w:rsidRPr="007B2C0D">
        <w:rPr>
          <w:spacing w:val="-2"/>
        </w:rPr>
        <w:t>kasutataval mäeeraldise ja selle teenindusmaa</w:t>
      </w:r>
      <w:r w:rsidR="0048638F" w:rsidRPr="007B2C0D">
        <w:rPr>
          <w:spacing w:val="-2"/>
        </w:rPr>
        <w:t xml:space="preserve"> </w:t>
      </w:r>
      <w:r w:rsidR="435DB580" w:rsidRPr="007B2C0D">
        <w:rPr>
          <w:spacing w:val="-2"/>
        </w:rPr>
        <w:t>alal</w:t>
      </w:r>
      <w:r w:rsidR="276B1858" w:rsidRPr="007B2C0D">
        <w:rPr>
          <w:spacing w:val="-2"/>
        </w:rPr>
        <w:t xml:space="preserve"> </w:t>
      </w:r>
      <w:r w:rsidR="16F90909" w:rsidRPr="007B2C0D">
        <w:rPr>
          <w:spacing w:val="-2"/>
        </w:rPr>
        <w:t>kaevandatud maa</w:t>
      </w:r>
      <w:r w:rsidR="00C9089C" w:rsidRPr="007B2C0D">
        <w:rPr>
          <w:spacing w:val="-2"/>
        </w:rPr>
        <w:t xml:space="preserve"> lõplik</w:t>
      </w:r>
      <w:r w:rsidR="16F90909" w:rsidRPr="007B2C0D">
        <w:rPr>
          <w:spacing w:val="-2"/>
        </w:rPr>
        <w:t xml:space="preserve"> </w:t>
      </w:r>
      <w:r w:rsidR="7B62C382" w:rsidRPr="007B2C0D">
        <w:rPr>
          <w:spacing w:val="-2"/>
        </w:rPr>
        <w:t xml:space="preserve">korrastamiskohustus </w:t>
      </w:r>
      <w:r w:rsidR="7B62C382" w:rsidRPr="007B2C0D">
        <w:rPr>
          <w:shd w:val="clear" w:color="auto" w:fill="FFFFFF"/>
        </w:rPr>
        <w:t xml:space="preserve">üle </w:t>
      </w:r>
      <w:r w:rsidR="786FD5A8" w:rsidRPr="007B2C0D">
        <w:t>hoonestusõiguse oma</w:t>
      </w:r>
      <w:r w:rsidR="00C35986" w:rsidRPr="007B2C0D">
        <w:t>ja</w:t>
      </w:r>
      <w:r w:rsidR="786FD5A8" w:rsidRPr="007B2C0D">
        <w:t xml:space="preserve">le, kui antakse </w:t>
      </w:r>
      <w:r w:rsidR="7B62C382" w:rsidRPr="007B2C0D">
        <w:rPr>
          <w:shd w:val="clear" w:color="auto" w:fill="FFFFFF"/>
        </w:rPr>
        <w:t>ehitusl</w:t>
      </w:r>
      <w:r w:rsidR="75A23C8B" w:rsidRPr="007B2C0D">
        <w:rPr>
          <w:shd w:val="clear" w:color="auto" w:fill="FFFFFF"/>
        </w:rPr>
        <w:t>ub</w:t>
      </w:r>
      <w:r w:rsidR="7B62C382" w:rsidRPr="007B2C0D">
        <w:rPr>
          <w:shd w:val="clear" w:color="auto" w:fill="FFFFFF"/>
        </w:rPr>
        <w:t>a</w:t>
      </w:r>
      <w:r w:rsidR="009A0552" w:rsidRPr="007B2C0D">
        <w:rPr>
          <w:shd w:val="clear" w:color="auto" w:fill="FFFFFF"/>
        </w:rPr>
        <w:t xml:space="preserve"> taastuvenergia</w:t>
      </w:r>
      <w:r w:rsidR="009C16DA">
        <w:rPr>
          <w:shd w:val="clear" w:color="auto" w:fill="FFFFFF"/>
        </w:rPr>
        <w:t xml:space="preserve"> </w:t>
      </w:r>
      <w:r w:rsidR="009A0552" w:rsidRPr="007B2C0D">
        <w:rPr>
          <w:shd w:val="clear" w:color="auto" w:fill="FFFFFF"/>
        </w:rPr>
        <w:t>ehitise ehitamiseks</w:t>
      </w:r>
      <w:r w:rsidR="7B62C382" w:rsidRPr="007B2C0D">
        <w:rPr>
          <w:shd w:val="clear" w:color="auto" w:fill="FFFFFF"/>
        </w:rPr>
        <w:t>.</w:t>
      </w:r>
      <w:r w:rsidR="00433A88">
        <w:rPr>
          <w:shd w:val="clear" w:color="auto" w:fill="FFFFFF"/>
        </w:rPr>
        <w:t xml:space="preserve"> </w:t>
      </w:r>
      <w:r w:rsidR="00433A88" w:rsidRPr="00433A88">
        <w:rPr>
          <w:shd w:val="clear" w:color="auto" w:fill="FFFFFF"/>
        </w:rPr>
        <w:t>Korrastamiskohustuse üleminek taastuvenergia arendajale on põhjendatud, kui on juba saadud taastuvenergia</w:t>
      </w:r>
      <w:r w:rsidR="009C16DA">
        <w:rPr>
          <w:shd w:val="clear" w:color="auto" w:fill="FFFFFF"/>
        </w:rPr>
        <w:t xml:space="preserve"> </w:t>
      </w:r>
      <w:r w:rsidR="00433A88" w:rsidRPr="00433A88">
        <w:rPr>
          <w:shd w:val="clear" w:color="auto" w:fill="FFFFFF"/>
        </w:rPr>
        <w:t>ehitise ehitusõigus.</w:t>
      </w:r>
      <w:r w:rsidR="007E3317" w:rsidRPr="007E3317">
        <w:t xml:space="preserve"> </w:t>
      </w:r>
      <w:r w:rsidR="007E3317" w:rsidRPr="007E3317">
        <w:rPr>
          <w:shd w:val="clear" w:color="auto" w:fill="FFFFFF"/>
        </w:rPr>
        <w:t xml:space="preserve">Korrastamiskohustuse üleminek lepitakse kokku maavara kaevandamiseks maa kasutada andmise lepingu muudatusega. Korrastamiskohustus antakse üle hoonestusõiguse omajale enampakkumise tulemusel sõlmitava lepinguga. </w:t>
      </w:r>
    </w:p>
    <w:p w14:paraId="7CCFFA8D" w14:textId="59E6287B" w:rsidR="00113B17" w:rsidRPr="007B2C0D" w:rsidRDefault="00113B17" w:rsidP="007B2C0D">
      <w:pPr>
        <w:pStyle w:val="muutmisksk"/>
        <w:spacing w:before="0"/>
        <w:rPr>
          <w:rFonts w:eastAsia="SimSun"/>
          <w:lang w:bidi="hi-IN"/>
        </w:rPr>
      </w:pPr>
    </w:p>
    <w:p w14:paraId="46F4CA18" w14:textId="77777777" w:rsidR="009A0552" w:rsidRPr="007B2C0D" w:rsidRDefault="009A0552" w:rsidP="007B2C0D">
      <w:pPr>
        <w:pStyle w:val="muutmisksk"/>
        <w:spacing w:before="0"/>
        <w:rPr>
          <w:rFonts w:eastAsia="SimSun"/>
          <w:lang w:bidi="hi-IN"/>
        </w:rPr>
      </w:pPr>
    </w:p>
    <w:p w14:paraId="03D2A0DA" w14:textId="26BFCB89" w:rsidR="009A0552" w:rsidRPr="007B2C0D" w:rsidRDefault="00433A88" w:rsidP="007B2C0D">
      <w:pPr>
        <w:pStyle w:val="muutmisksk"/>
        <w:spacing w:before="0"/>
      </w:pPr>
      <w:r w:rsidRPr="00433A88">
        <w:t xml:space="preserve">Kaevandamisloa omaja maakasutusõigus lõpeb maa-ala osas, mille ulatuses vähendatakse kaevandamiseks kasutada antud ala taastuvenergia tootmise eesmärgil. </w:t>
      </w:r>
      <w:r>
        <w:t xml:space="preserve">Seejärel </w:t>
      </w:r>
      <w:r w:rsidR="008C1698" w:rsidRPr="007B2C0D">
        <w:t>saab taotleda kaevandamisloa kehtetuks tunnistamist, kui ala on muudetud ehitusaluseks platsiks</w:t>
      </w:r>
      <w:r w:rsidRPr="00433A88">
        <w:rPr>
          <w:rFonts w:eastAsiaTheme="minorHAnsi" w:cstheme="minorBidi"/>
          <w:szCs w:val="22"/>
          <w:lang w:eastAsia="en-US"/>
        </w:rPr>
        <w:t xml:space="preserve"> </w:t>
      </w:r>
      <w:r w:rsidRPr="00433A88">
        <w:t>või korrastatud vastavalt planeeringule</w:t>
      </w:r>
      <w:r w:rsidR="009A0552" w:rsidRPr="007B2C0D">
        <w:t xml:space="preserve">. </w:t>
      </w:r>
    </w:p>
    <w:p w14:paraId="6533B5C5" w14:textId="77777777" w:rsidR="001A0284" w:rsidRPr="007B2C0D" w:rsidRDefault="001A0284" w:rsidP="007B2C0D">
      <w:pPr>
        <w:pStyle w:val="muutmisksk"/>
        <w:spacing w:before="0"/>
      </w:pPr>
    </w:p>
    <w:p w14:paraId="13C3499F" w14:textId="6978B5CC" w:rsidR="001A0284" w:rsidRPr="007B2C0D" w:rsidRDefault="001A0284" w:rsidP="007B2C0D">
      <w:pPr>
        <w:pStyle w:val="muutmisksk"/>
        <w:spacing w:before="0"/>
      </w:pPr>
      <w:r w:rsidRPr="007B2C0D">
        <w:t>Lõike</w:t>
      </w:r>
      <w:r w:rsidR="008F5F8E">
        <w:t>s</w:t>
      </w:r>
      <w:r w:rsidRPr="007B2C0D">
        <w:t xml:space="preserve"> 2</w:t>
      </w:r>
      <w:r w:rsidRPr="007B2C0D">
        <w:rPr>
          <w:vertAlign w:val="superscript"/>
        </w:rPr>
        <w:t>2</w:t>
      </w:r>
      <w:r w:rsidRPr="007B2C0D">
        <w:t xml:space="preserve"> täpsustatakse hoonestusõiguse</w:t>
      </w:r>
      <w:r w:rsidR="007E3317">
        <w:t xml:space="preserve"> </w:t>
      </w:r>
      <w:r w:rsidR="007E3317" w:rsidRPr="007E3317">
        <w:t>enampakkumise tulemusel sõlmitava lepingu ülesütlemisele või lõpetamisele järgnevat olukorda ja korrastamiskohustuse täitmist, kui see läheb tagasi kaevandamisloa omajale</w:t>
      </w:r>
      <w:r w:rsidRPr="007B2C0D">
        <w:t>.</w:t>
      </w:r>
    </w:p>
    <w:p w14:paraId="1F99534A" w14:textId="77777777" w:rsidR="001A0284" w:rsidRPr="007B2C0D" w:rsidRDefault="001A0284" w:rsidP="007B2C0D">
      <w:pPr>
        <w:pStyle w:val="muutmisksk"/>
        <w:spacing w:before="0"/>
      </w:pPr>
    </w:p>
    <w:p w14:paraId="77F19407" w14:textId="71A441B9" w:rsidR="001A0284" w:rsidRPr="007B2C0D" w:rsidRDefault="001A0284" w:rsidP="007B2C0D">
      <w:pPr>
        <w:pStyle w:val="muutmisksk"/>
        <w:spacing w:before="0"/>
      </w:pPr>
      <w:r w:rsidRPr="007B2C0D">
        <w:t>Lõi</w:t>
      </w:r>
      <w:r w:rsidR="009C0672" w:rsidRPr="007B2C0D">
        <w:t>ke</w:t>
      </w:r>
      <w:r w:rsidR="008F5F8E">
        <w:t>s</w:t>
      </w:r>
      <w:r w:rsidRPr="007B2C0D">
        <w:t xml:space="preserve"> 2</w:t>
      </w:r>
      <w:r w:rsidRPr="007B2C0D">
        <w:rPr>
          <w:vertAlign w:val="superscript"/>
        </w:rPr>
        <w:t>3</w:t>
      </w:r>
      <w:r w:rsidRPr="007B2C0D">
        <w:t xml:space="preserve"> </w:t>
      </w:r>
      <w:r w:rsidR="007E3317" w:rsidRPr="007E3317">
        <w:t>täpsustatakse korrastamiskohustusega seotud asjaolusid ja tingimusi. Kaevandamiseks kasutada antud maa-alast eraldatava ala korrastamise eesmärk ning vajaduse korral muud korrastamise tingimused tuleb seada planeeringuga, projekteerimistingimustega või muu asjakohase dokumendiga, näiteks poolte kokkulepe, millega nähakse ette ala kasutamine taastuvenergiaehitise ehitamiseks. Kaevandamisloaga määratud korrastamissuuna kohaldamine on asjakohane ainult juhul, kui see kattub kehtiva planeeringuga, mis reguleerib nimetatud maa-ala maakasutuse suundi.</w:t>
      </w:r>
    </w:p>
    <w:p w14:paraId="3AF4004F" w14:textId="77777777" w:rsidR="007A7CF3" w:rsidRPr="007B2C0D" w:rsidRDefault="007A7CF3" w:rsidP="007B2C0D">
      <w:pPr>
        <w:pStyle w:val="muutmisksk"/>
        <w:spacing w:before="0"/>
      </w:pPr>
    </w:p>
    <w:p w14:paraId="4ABEA4BA" w14:textId="77C625C0" w:rsidR="00433A88" w:rsidRPr="00433A88" w:rsidRDefault="007A7CF3" w:rsidP="007E3317">
      <w:pPr>
        <w:pStyle w:val="muutmisksk"/>
        <w:spacing w:before="0"/>
        <w:rPr>
          <w:u w:val="single"/>
        </w:rPr>
      </w:pPr>
      <w:r w:rsidRPr="007B2C0D">
        <w:t>Lõike</w:t>
      </w:r>
      <w:r w:rsidR="008F5F8E">
        <w:t>s</w:t>
      </w:r>
      <w:r w:rsidRPr="007B2C0D">
        <w:t xml:space="preserve"> 2</w:t>
      </w:r>
      <w:r w:rsidRPr="007B2C0D">
        <w:rPr>
          <w:vertAlign w:val="superscript"/>
        </w:rPr>
        <w:t>4</w:t>
      </w:r>
      <w:r w:rsidRPr="007B2C0D">
        <w:t xml:space="preserve"> </w:t>
      </w:r>
      <w:r w:rsidR="007E3317" w:rsidRPr="007E3317">
        <w:t>täpsustatakse, et taastuvenergia tootmiseks kaevandataval alal kohalduvad maapõueseaduse korrastamisnõuded, mis lubavad maa-ala kujundada metsamaaks, veekoguks, muuks tarbimisväärseks maaks või tunnustatud väärtusega maastikuks ning kaevandatud maa korrastamisel tuleb tagada, et maa sobiks ümbritsevasse maastikku ega kujutaks oma iseärasuste tõttu ohtu seal liikuvatele inimestele või loomadele.</w:t>
      </w:r>
    </w:p>
    <w:p w14:paraId="3D60ECE8" w14:textId="77777777" w:rsidR="002F42FD" w:rsidRPr="007B2C0D" w:rsidRDefault="002F42FD" w:rsidP="007B2C0D">
      <w:pPr>
        <w:pStyle w:val="muutmisksk"/>
        <w:spacing w:before="0"/>
        <w:rPr>
          <w:u w:val="single"/>
          <w:shd w:val="clear" w:color="auto" w:fill="FFFFFF"/>
        </w:rPr>
      </w:pPr>
    </w:p>
    <w:p w14:paraId="0713158E" w14:textId="04560E8C" w:rsidR="00113B17" w:rsidRPr="007B2C0D" w:rsidRDefault="00F71E83" w:rsidP="007B2C0D">
      <w:pPr>
        <w:pStyle w:val="muutmisksk"/>
        <w:spacing w:before="0"/>
        <w:rPr>
          <w:shd w:val="clear" w:color="auto" w:fill="FFFFFF"/>
        </w:rPr>
      </w:pPr>
      <w:r w:rsidRPr="007B2C0D">
        <w:rPr>
          <w:b/>
          <w:bCs/>
          <w:shd w:val="clear" w:color="auto" w:fill="FFFFFF"/>
        </w:rPr>
        <w:t>Paragrahvi</w:t>
      </w:r>
      <w:r w:rsidR="00450C20" w:rsidRPr="007B2C0D">
        <w:rPr>
          <w:b/>
          <w:bCs/>
          <w:shd w:val="clear" w:color="auto" w:fill="FFFFFF"/>
        </w:rPr>
        <w:t xml:space="preserve"> 1 p</w:t>
      </w:r>
      <w:r w:rsidRPr="007B2C0D">
        <w:rPr>
          <w:b/>
          <w:bCs/>
          <w:shd w:val="clear" w:color="auto" w:fill="FFFFFF"/>
        </w:rPr>
        <w:t>unkt</w:t>
      </w:r>
      <w:r w:rsidR="00450C20" w:rsidRPr="007B2C0D">
        <w:rPr>
          <w:b/>
          <w:bCs/>
          <w:shd w:val="clear" w:color="auto" w:fill="FFFFFF"/>
        </w:rPr>
        <w:t xml:space="preserve"> 3 </w:t>
      </w:r>
      <w:r w:rsidR="00A46D45" w:rsidRPr="007B2C0D">
        <w:rPr>
          <w:b/>
          <w:bCs/>
          <w:shd w:val="clear" w:color="auto" w:fill="FFFFFF"/>
        </w:rPr>
        <w:t xml:space="preserve">– </w:t>
      </w:r>
      <w:r w:rsidR="00450C20" w:rsidRPr="007B2C0D">
        <w:rPr>
          <w:rFonts w:eastAsia="SimSun"/>
          <w:lang w:bidi="hi-IN"/>
        </w:rPr>
        <w:t xml:space="preserve">korrastamiskohustuse </w:t>
      </w:r>
      <w:r w:rsidR="004A2B36" w:rsidRPr="007B2C0D">
        <w:rPr>
          <w:rFonts w:eastAsia="SimSun"/>
          <w:lang w:bidi="hi-IN"/>
        </w:rPr>
        <w:t xml:space="preserve">täitmise tähtaega reguleerivasse </w:t>
      </w:r>
      <w:r w:rsidR="424132CE" w:rsidRPr="007B2C0D">
        <w:rPr>
          <w:rFonts w:eastAsia="SimSun"/>
          <w:lang w:bidi="hi-IN"/>
        </w:rPr>
        <w:t xml:space="preserve">§ 84 </w:t>
      </w:r>
      <w:r w:rsidR="00450C20" w:rsidRPr="007B2C0D">
        <w:rPr>
          <w:shd w:val="clear" w:color="auto" w:fill="FFFFFF"/>
        </w:rPr>
        <w:t xml:space="preserve">lisatakse </w:t>
      </w:r>
      <w:r w:rsidR="424132CE" w:rsidRPr="007B2C0D">
        <w:rPr>
          <w:rFonts w:eastAsia="SimSun"/>
          <w:lang w:bidi="hi-IN"/>
        </w:rPr>
        <w:t>lõige 3</w:t>
      </w:r>
      <w:r w:rsidR="63FEBA2A" w:rsidRPr="007B2C0D">
        <w:rPr>
          <w:rFonts w:eastAsia="SimSun"/>
          <w:lang w:bidi="hi-IN"/>
        </w:rPr>
        <w:t xml:space="preserve">, </w:t>
      </w:r>
      <w:r w:rsidR="7667A2B0" w:rsidRPr="007B2C0D">
        <w:rPr>
          <w:rFonts w:eastAsia="SimSun"/>
          <w:lang w:bidi="hi-IN"/>
        </w:rPr>
        <w:t xml:space="preserve">mis </w:t>
      </w:r>
      <w:r w:rsidRPr="007B2C0D">
        <w:rPr>
          <w:rFonts w:eastAsia="SimSun"/>
          <w:lang w:bidi="hi-IN"/>
        </w:rPr>
        <w:t xml:space="preserve">sätestab, millal </w:t>
      </w:r>
      <w:r w:rsidR="00ED7730" w:rsidRPr="007B2C0D">
        <w:rPr>
          <w:rFonts w:eastAsia="SimSun"/>
          <w:lang w:bidi="hi-IN"/>
        </w:rPr>
        <w:t>hoonestus</w:t>
      </w:r>
      <w:r w:rsidR="7667A2B0" w:rsidRPr="007B2C0D">
        <w:rPr>
          <w:rFonts w:eastAsia="SimSun"/>
          <w:lang w:bidi="hi-IN"/>
        </w:rPr>
        <w:t xml:space="preserve">õiguse saanud isik korrastamiskohustuse </w:t>
      </w:r>
      <w:r w:rsidRPr="007B2C0D">
        <w:rPr>
          <w:rFonts w:eastAsia="SimSun"/>
          <w:lang w:bidi="hi-IN"/>
        </w:rPr>
        <w:t>täidab</w:t>
      </w:r>
      <w:r w:rsidR="008F5F8E">
        <w:rPr>
          <w:rFonts w:eastAsia="SimSun"/>
          <w:lang w:bidi="hi-IN"/>
        </w:rPr>
        <w:t>:</w:t>
      </w:r>
      <w:r w:rsidRPr="007B2C0D">
        <w:rPr>
          <w:rFonts w:eastAsia="SimSun"/>
          <w:lang w:bidi="hi-IN"/>
        </w:rPr>
        <w:t xml:space="preserve"> korrastamine tuleb lõpule viia hoonestusõiguse kehtivuse ajal</w:t>
      </w:r>
      <w:r w:rsidR="7667A2B0" w:rsidRPr="007B2C0D">
        <w:rPr>
          <w:shd w:val="clear" w:color="auto" w:fill="FFFFFF"/>
        </w:rPr>
        <w:t>.</w:t>
      </w:r>
      <w:r w:rsidR="00D04D33" w:rsidRPr="007B2C0D">
        <w:rPr>
          <w:shd w:val="clear" w:color="auto" w:fill="FFFFFF"/>
        </w:rPr>
        <w:t xml:space="preserve"> </w:t>
      </w:r>
      <w:r w:rsidR="009A0552" w:rsidRPr="007B2C0D">
        <w:rPr>
          <w:rFonts w:eastAsia="SimSun"/>
          <w:lang w:bidi="hi-IN"/>
        </w:rPr>
        <w:t>Ala korrastamisel tuleb lähtuda maapõueseaduses sätestatud korrastamise tingimustest</w:t>
      </w:r>
      <w:r w:rsidR="00575F27" w:rsidRPr="007B2C0D">
        <w:rPr>
          <w:rFonts w:eastAsia="SimSun"/>
          <w:lang w:bidi="hi-IN"/>
        </w:rPr>
        <w:t xml:space="preserve"> ulatuses, millega on reguleeritud maakasutuse suund</w:t>
      </w:r>
      <w:r w:rsidR="00777969" w:rsidRPr="007B2C0D">
        <w:rPr>
          <w:rFonts w:eastAsia="SimSun"/>
          <w:lang w:bidi="hi-IN"/>
        </w:rPr>
        <w:t>.</w:t>
      </w:r>
      <w:r w:rsidR="0037782A" w:rsidRPr="007B2C0D">
        <w:rPr>
          <w:rFonts w:eastAsia="SimSun"/>
          <w:lang w:bidi="hi-IN"/>
        </w:rPr>
        <w:t xml:space="preserve"> </w:t>
      </w:r>
      <w:r w:rsidR="00433A88" w:rsidRPr="00433A88">
        <w:rPr>
          <w:rFonts w:eastAsia="SimSun"/>
          <w:lang w:bidi="hi-IN"/>
        </w:rPr>
        <w:t>Kui kehtivale kaevandamisloale kantud korrastamissuund on asjakohane, siis sätestatakse hoonestusõiguse lepingus ala lõplik korrastamise eesmärk vastavalt kaevandamisloale kantud korrastamissuunast.</w:t>
      </w:r>
    </w:p>
    <w:p w14:paraId="745AF9DD" w14:textId="77777777" w:rsidR="002F42FD" w:rsidRPr="007B2C0D" w:rsidRDefault="002F42FD" w:rsidP="007B2C0D">
      <w:pPr>
        <w:pStyle w:val="muutmisksk"/>
        <w:spacing w:before="0"/>
        <w:rPr>
          <w:rFonts w:eastAsia="SimSun"/>
          <w:u w:val="single"/>
          <w:lang w:bidi="hi-IN"/>
        </w:rPr>
      </w:pPr>
    </w:p>
    <w:p w14:paraId="13519FEB" w14:textId="2DA50EC0" w:rsidR="00E6193D" w:rsidRPr="007B2C0D" w:rsidRDefault="002710E6" w:rsidP="007B2C0D">
      <w:pPr>
        <w:pStyle w:val="muutmisksk"/>
        <w:spacing w:before="0"/>
        <w:rPr>
          <w:rFonts w:eastAsia="Calibri"/>
        </w:rPr>
      </w:pPr>
      <w:r w:rsidRPr="007B2C0D">
        <w:rPr>
          <w:rFonts w:eastAsia="SimSun"/>
          <w:b/>
          <w:bCs/>
          <w:lang w:bidi="hi-IN"/>
        </w:rPr>
        <w:t>Paragrahvi</w:t>
      </w:r>
      <w:r w:rsidR="00AA074B" w:rsidRPr="007B2C0D">
        <w:rPr>
          <w:rFonts w:eastAsia="SimSun"/>
          <w:b/>
          <w:bCs/>
          <w:lang w:bidi="hi-IN"/>
        </w:rPr>
        <w:t xml:space="preserve"> 1 p</w:t>
      </w:r>
      <w:r w:rsidRPr="007B2C0D">
        <w:rPr>
          <w:rFonts w:eastAsia="SimSun"/>
          <w:b/>
          <w:bCs/>
          <w:lang w:bidi="hi-IN"/>
        </w:rPr>
        <w:t>unkt</w:t>
      </w:r>
      <w:r w:rsidR="00AA074B" w:rsidRPr="007B2C0D">
        <w:rPr>
          <w:rFonts w:eastAsia="SimSun"/>
          <w:b/>
          <w:bCs/>
          <w:lang w:bidi="hi-IN"/>
        </w:rPr>
        <w:t xml:space="preserve"> 4 </w:t>
      </w:r>
      <w:r w:rsidR="00A46D45" w:rsidRPr="007B2C0D">
        <w:rPr>
          <w:rFonts w:eastAsia="SimSun"/>
          <w:b/>
          <w:bCs/>
          <w:lang w:bidi="hi-IN"/>
        </w:rPr>
        <w:t>–</w:t>
      </w:r>
      <w:r w:rsidR="00AA074B" w:rsidRPr="007B2C0D">
        <w:rPr>
          <w:rFonts w:eastAsia="SimSun"/>
          <w:lang w:bidi="hi-IN"/>
        </w:rPr>
        <w:t xml:space="preserve"> </w:t>
      </w:r>
      <w:bookmarkStart w:id="11" w:name="_Hlk164240522"/>
      <w:r w:rsidR="00A46D45" w:rsidRPr="007B2C0D">
        <w:rPr>
          <w:rFonts w:eastAsia="Calibri"/>
        </w:rPr>
        <w:t>riigile kuuluva kinnisasja kasutamist reguleerivat</w:t>
      </w:r>
      <w:r w:rsidR="005F3BC8" w:rsidRPr="007B2C0D">
        <w:rPr>
          <w:rFonts w:eastAsia="Calibri"/>
        </w:rPr>
        <w:t xml:space="preserve"> § </w:t>
      </w:r>
      <w:r w:rsidR="006E6220" w:rsidRPr="007B2C0D">
        <w:rPr>
          <w:rFonts w:eastAsia="Calibri"/>
        </w:rPr>
        <w:t>90</w:t>
      </w:r>
      <w:r w:rsidR="005F3BC8" w:rsidRPr="007B2C0D">
        <w:rPr>
          <w:rFonts w:eastAsia="Calibri"/>
        </w:rPr>
        <w:t xml:space="preserve"> </w:t>
      </w:r>
      <w:r w:rsidR="00AA074B" w:rsidRPr="007B2C0D">
        <w:rPr>
          <w:rFonts w:eastAsia="Calibri"/>
        </w:rPr>
        <w:t xml:space="preserve">täiendatakse </w:t>
      </w:r>
      <w:r w:rsidR="005F3BC8" w:rsidRPr="007B2C0D">
        <w:rPr>
          <w:rFonts w:eastAsia="Calibri"/>
        </w:rPr>
        <w:t xml:space="preserve">lõigetega </w:t>
      </w:r>
      <w:r w:rsidR="006E6220" w:rsidRPr="007B2C0D">
        <w:rPr>
          <w:rFonts w:eastAsia="SimSun"/>
          <w:lang w:bidi="hi-IN"/>
        </w:rPr>
        <w:t>5</w:t>
      </w:r>
      <w:r w:rsidR="006E6220" w:rsidRPr="007B2C0D">
        <w:rPr>
          <w:rFonts w:eastAsia="SimSun"/>
          <w:vertAlign w:val="superscript"/>
          <w:lang w:bidi="hi-IN"/>
        </w:rPr>
        <w:t>1</w:t>
      </w:r>
      <w:r w:rsidR="00A86883" w:rsidRPr="007B2C0D">
        <w:rPr>
          <w:rFonts w:eastAsia="SimSun"/>
          <w:lang w:bidi="hi-IN"/>
        </w:rPr>
        <w:t>–</w:t>
      </w:r>
      <w:r w:rsidR="006E6220" w:rsidRPr="007B2C0D">
        <w:rPr>
          <w:rFonts w:eastAsia="SimSun"/>
          <w:lang w:bidi="hi-IN"/>
        </w:rPr>
        <w:t>5</w:t>
      </w:r>
      <w:bookmarkEnd w:id="11"/>
      <w:r w:rsidR="00B458CB" w:rsidRPr="007B2C0D">
        <w:rPr>
          <w:rFonts w:eastAsia="SimSun"/>
          <w:vertAlign w:val="superscript"/>
          <w:lang w:bidi="hi-IN"/>
        </w:rPr>
        <w:t>3</w:t>
      </w:r>
      <w:r w:rsidR="005F3BC8" w:rsidRPr="007B2C0D">
        <w:rPr>
          <w:rFonts w:eastAsia="Calibri"/>
        </w:rPr>
        <w:t>.</w:t>
      </w:r>
    </w:p>
    <w:p w14:paraId="45448C19" w14:textId="10C2ABFA" w:rsidR="0031541F" w:rsidRPr="007B2C0D" w:rsidRDefault="0022651F" w:rsidP="007B2C0D">
      <w:pPr>
        <w:pStyle w:val="muutmisksk"/>
        <w:spacing w:before="0"/>
      </w:pPr>
      <w:bookmarkStart w:id="12" w:name="_Hlk164240596"/>
      <w:r w:rsidRPr="007B2C0D">
        <w:rPr>
          <w:rFonts w:eastAsia="Calibri"/>
          <w:b/>
          <w:bCs/>
        </w:rPr>
        <w:t>Lõikega 5</w:t>
      </w:r>
      <w:r w:rsidRPr="007B2C0D">
        <w:rPr>
          <w:rFonts w:eastAsia="Calibri"/>
          <w:b/>
          <w:bCs/>
          <w:vertAlign w:val="superscript"/>
        </w:rPr>
        <w:t>1</w:t>
      </w:r>
      <w:r w:rsidRPr="007B2C0D">
        <w:rPr>
          <w:rFonts w:eastAsia="Calibri"/>
        </w:rPr>
        <w:t xml:space="preserve"> luuakse võimalus</w:t>
      </w:r>
      <w:r w:rsidR="00D04D33" w:rsidRPr="007B2C0D">
        <w:rPr>
          <w:rFonts w:eastAsia="Calibri"/>
        </w:rPr>
        <w:t xml:space="preserve"> </w:t>
      </w:r>
      <w:r w:rsidRPr="007B2C0D">
        <w:t xml:space="preserve">anda kehtiva kaevandamisloaga riigile kuuluv kinnisasi või selle osa kasutamiseks tähtajaliselt huvitatud isikule taastuvenergia tootmise eesmärgil. Nimetatud eesmärgil võib kinnisasja kasutamiseks anda juhul, kui maavara on ammendunud ning selleks on andnud nõusoleku </w:t>
      </w:r>
      <w:r w:rsidRPr="007B2C0D">
        <w:rPr>
          <w:rFonts w:eastAsia="Calibri"/>
        </w:rPr>
        <w:t>Kliimaministeerium</w:t>
      </w:r>
      <w:r w:rsidR="000A7E74" w:rsidRPr="007B2C0D">
        <w:rPr>
          <w:rFonts w:eastAsia="Calibri"/>
        </w:rPr>
        <w:t xml:space="preserve"> või Vabariigi Valitsuse volitatud asutus</w:t>
      </w:r>
      <w:r w:rsidRPr="007B2C0D">
        <w:rPr>
          <w:rFonts w:eastAsia="Calibri"/>
        </w:rPr>
        <w:t xml:space="preserve"> </w:t>
      </w:r>
      <w:r w:rsidRPr="007B2C0D">
        <w:t>ja kaevandamisloa omaja.</w:t>
      </w:r>
      <w:r w:rsidR="00D04D33" w:rsidRPr="007B2C0D">
        <w:t xml:space="preserve"> </w:t>
      </w:r>
      <w:r w:rsidRPr="007B2C0D">
        <w:t>Riigile kuuluv kinnisas</w:t>
      </w:r>
      <w:r w:rsidR="00A90F56" w:rsidRPr="007B2C0D">
        <w:t>i</w:t>
      </w:r>
      <w:r w:rsidRPr="007B2C0D">
        <w:t xml:space="preserve"> </w:t>
      </w:r>
      <w:r w:rsidR="00A90F56" w:rsidRPr="007B2C0D">
        <w:t xml:space="preserve">antakse </w:t>
      </w:r>
      <w:r w:rsidRPr="007B2C0D">
        <w:t xml:space="preserve">kasutamiseks </w:t>
      </w:r>
      <w:r w:rsidR="00A90F56" w:rsidRPr="007B2C0D">
        <w:t xml:space="preserve">avaliku enampakkumise teel </w:t>
      </w:r>
      <w:r w:rsidRPr="007B2C0D">
        <w:t xml:space="preserve">riigivaraseaduses sätestatud korras ja alustel </w:t>
      </w:r>
      <w:r w:rsidR="00A90F56" w:rsidRPr="007B2C0D">
        <w:t>ning enampakkumise võitjaga sõlmitakse</w:t>
      </w:r>
      <w:r w:rsidR="007E3317">
        <w:t xml:space="preserve"> </w:t>
      </w:r>
      <w:r w:rsidR="007E3317" w:rsidRPr="007E3317">
        <w:t>kokkulepe, millega sätestatakse tingimused planeerimise protsessis osalemiseks,  korrastamiskohustuse täitmiseks ja hoonestusõiguse seadmise lepingu sõlmimiseks</w:t>
      </w:r>
      <w:r w:rsidR="00045622" w:rsidRPr="007B2C0D">
        <w:t>.</w:t>
      </w:r>
    </w:p>
    <w:p w14:paraId="2F427001" w14:textId="77777777" w:rsidR="002F42FD" w:rsidRPr="007B2C0D" w:rsidRDefault="002F42FD" w:rsidP="007B2C0D">
      <w:pPr>
        <w:pStyle w:val="muutmisksk"/>
        <w:spacing w:before="0"/>
        <w:rPr>
          <w:color w:val="202020"/>
          <w:shd w:val="clear" w:color="auto" w:fill="FFFFFF"/>
        </w:rPr>
      </w:pPr>
    </w:p>
    <w:p w14:paraId="794CEB4A" w14:textId="14C93DD5" w:rsidR="009070AA" w:rsidRPr="007B2C0D" w:rsidRDefault="00AE0461" w:rsidP="007B2C0D">
      <w:pPr>
        <w:pStyle w:val="muutmisksk"/>
        <w:spacing w:before="0"/>
        <w:rPr>
          <w:color w:val="202020"/>
        </w:rPr>
      </w:pPr>
      <w:r w:rsidRPr="007B2C0D">
        <w:rPr>
          <w:color w:val="202020"/>
          <w:shd w:val="clear" w:color="auto" w:fill="FFFFFF"/>
        </w:rPr>
        <w:t>Üldreegli</w:t>
      </w:r>
      <w:r w:rsidR="007E3317">
        <w:rPr>
          <w:color w:val="202020"/>
          <w:shd w:val="clear" w:color="auto" w:fill="FFFFFF"/>
        </w:rPr>
        <w:t>na antakse</w:t>
      </w:r>
      <w:r w:rsidRPr="007B2C0D">
        <w:rPr>
          <w:color w:val="202020"/>
          <w:shd w:val="clear" w:color="auto" w:fill="FFFFFF"/>
        </w:rPr>
        <w:t xml:space="preserve"> m</w:t>
      </w:r>
      <w:r w:rsidR="00205B33" w:rsidRPr="007B2C0D">
        <w:rPr>
          <w:color w:val="202020"/>
          <w:shd w:val="clear" w:color="auto" w:fill="FFFFFF"/>
        </w:rPr>
        <w:t>aapõueseaduse § 90 l</w:t>
      </w:r>
      <w:r w:rsidR="002710E6" w:rsidRPr="007B2C0D">
        <w:rPr>
          <w:color w:val="202020"/>
          <w:shd w:val="clear" w:color="auto" w:fill="FFFFFF"/>
        </w:rPr>
        <w:t>õike</w:t>
      </w:r>
      <w:r w:rsidR="00205B33" w:rsidRPr="007B2C0D">
        <w:rPr>
          <w:color w:val="202020"/>
          <w:shd w:val="clear" w:color="auto" w:fill="FFFFFF"/>
        </w:rPr>
        <w:t xml:space="preserve"> 4 </w:t>
      </w:r>
      <w:r w:rsidR="007E3317">
        <w:rPr>
          <w:color w:val="202020"/>
          <w:shd w:val="clear" w:color="auto" w:fill="FFFFFF"/>
        </w:rPr>
        <w:t>alusel</w:t>
      </w:r>
      <w:r w:rsidR="00205B33" w:rsidRPr="007B2C0D">
        <w:rPr>
          <w:color w:val="202020"/>
          <w:shd w:val="clear" w:color="auto" w:fill="FFFFFF"/>
        </w:rPr>
        <w:t xml:space="preserve"> riigile kuuluv kinnisasi kaevandamiseks kasutada rendile andmise teel. Selleks, et riigil oleks võimalik juba kaevandatud, kuid kaevandamisloaga jätkuvalt hõlmatud maad kasutada taastuvenergia</w:t>
      </w:r>
      <w:r w:rsidR="00433A88">
        <w:rPr>
          <w:color w:val="202020"/>
          <w:shd w:val="clear" w:color="auto" w:fill="FFFFFF"/>
        </w:rPr>
        <w:t xml:space="preserve"> </w:t>
      </w:r>
      <w:r w:rsidR="00205B33" w:rsidRPr="007B2C0D">
        <w:rPr>
          <w:color w:val="202020"/>
          <w:shd w:val="clear" w:color="auto" w:fill="FFFFFF"/>
        </w:rPr>
        <w:t>ehitise ehitamiseks, tuleb muuta</w:t>
      </w:r>
      <w:r w:rsidR="007E3317">
        <w:rPr>
          <w:color w:val="202020"/>
          <w:shd w:val="clear" w:color="auto" w:fill="FFFFFF"/>
        </w:rPr>
        <w:t xml:space="preserve"> </w:t>
      </w:r>
      <w:r w:rsidR="007E3317" w:rsidRPr="007E3317">
        <w:rPr>
          <w:color w:val="202020"/>
          <w:shd w:val="clear" w:color="auto" w:fill="FFFFFF"/>
        </w:rPr>
        <w:t>kaevandamisloa omajaga sõlmitud rendilepingut ning vähendada kaevandamiseks kasutada antud renditava ala suurust selle osa ulatuses, kus maavara on juba kaevandatud. Selleks sõlmitakse kaevandamisloa omajaga kokkulepe, et kui ehitusluba taastuvenergia ehitiste ehitamiseks on antud, siis vabaneb kaevandamisloa omaja korrastamiskohustusest alal, mille ulatuses tema maakasutusõigus väheneb. Nii vabaneb ka kaevandamisloa omaja riigile renditasu maksmisest kinnisasja selle osa eest, mida ta kaevandamiseks enam ei kasuta ning kus maavara on ammendunud. Kuna kaasneda võib vajadus muuta mäetööde protsesse, on mäeeraldise alale taastuvenergiaehitiste ehitamiseks igal juhul vaja kaevandamisloa omaja nõusolekut</w:t>
      </w:r>
      <w:r w:rsidR="50E89522" w:rsidRPr="007B2C0D">
        <w:rPr>
          <w:color w:val="202020"/>
          <w:shd w:val="clear" w:color="auto" w:fill="FFFFFF"/>
        </w:rPr>
        <w:t>.</w:t>
      </w:r>
    </w:p>
    <w:p w14:paraId="0935677F" w14:textId="77777777" w:rsidR="002F42FD" w:rsidRPr="007B2C0D" w:rsidRDefault="002F42FD" w:rsidP="007B2C0D">
      <w:pPr>
        <w:pStyle w:val="muutmisksk"/>
        <w:spacing w:before="0"/>
        <w:rPr>
          <w:color w:val="202020"/>
          <w:shd w:val="clear" w:color="auto" w:fill="FFFFFF"/>
        </w:rPr>
      </w:pPr>
    </w:p>
    <w:p w14:paraId="32C575AC" w14:textId="247EA7A9" w:rsidR="00F022B8" w:rsidRPr="007B2C0D" w:rsidRDefault="002C6F9A" w:rsidP="007B2C0D">
      <w:pPr>
        <w:jc w:val="both"/>
        <w:rPr>
          <w:rFonts w:cs="Times New Roman"/>
          <w:szCs w:val="24"/>
        </w:rPr>
      </w:pPr>
      <w:r w:rsidRPr="007B2C0D">
        <w:rPr>
          <w:rFonts w:cs="Times New Roman"/>
          <w:color w:val="202020"/>
          <w:szCs w:val="24"/>
          <w:shd w:val="clear" w:color="auto" w:fill="FFFFFF"/>
        </w:rPr>
        <w:t>Taastuvenergia</w:t>
      </w:r>
      <w:r w:rsidR="00433A88">
        <w:rPr>
          <w:rFonts w:cs="Times New Roman"/>
          <w:color w:val="202020"/>
          <w:szCs w:val="24"/>
          <w:shd w:val="clear" w:color="auto" w:fill="FFFFFF"/>
        </w:rPr>
        <w:t xml:space="preserve"> </w:t>
      </w:r>
      <w:r w:rsidRPr="007B2C0D">
        <w:rPr>
          <w:rFonts w:cs="Times New Roman"/>
          <w:color w:val="202020"/>
          <w:szCs w:val="24"/>
          <w:shd w:val="clear" w:color="auto" w:fill="FFFFFF"/>
        </w:rPr>
        <w:t xml:space="preserve">ehitiste ehitamiseks </w:t>
      </w:r>
      <w:r w:rsidRPr="007B2C0D">
        <w:rPr>
          <w:rFonts w:cs="Times New Roman"/>
          <w:color w:val="202020"/>
          <w:szCs w:val="24"/>
        </w:rPr>
        <w:t xml:space="preserve">kehtiva kaevandamisloaga maardla alale tuleb </w:t>
      </w:r>
      <w:r w:rsidRPr="007B2C0D">
        <w:rPr>
          <w:rFonts w:cs="Times New Roman"/>
          <w:color w:val="202020"/>
          <w:szCs w:val="24"/>
          <w:shd w:val="clear" w:color="auto" w:fill="FFFFFF"/>
        </w:rPr>
        <w:t xml:space="preserve">tõendada, et taotletaval alal on mäeeraldise piires maavara ammendatud. Selleks peab olema </w:t>
      </w:r>
      <w:r w:rsidR="0030150E" w:rsidRPr="007B2C0D">
        <w:rPr>
          <w:rFonts w:cs="Times New Roman"/>
          <w:color w:val="202020"/>
          <w:szCs w:val="24"/>
          <w:shd w:val="clear" w:color="auto" w:fill="FFFFFF"/>
        </w:rPr>
        <w:t xml:space="preserve">tehtud </w:t>
      </w:r>
      <w:proofErr w:type="spellStart"/>
      <w:r w:rsidR="50E89522" w:rsidRPr="007B2C0D">
        <w:rPr>
          <w:rFonts w:cs="Times New Roman"/>
          <w:szCs w:val="24"/>
          <w:shd w:val="clear" w:color="auto" w:fill="FFFFFF"/>
        </w:rPr>
        <w:t>markšeiderimõõdistus</w:t>
      </w:r>
      <w:proofErr w:type="spellEnd"/>
      <w:r w:rsidR="005815CC" w:rsidRPr="007B2C0D">
        <w:rPr>
          <w:rStyle w:val="Allmrkuseviide"/>
          <w:rFonts w:cs="Times New Roman"/>
          <w:szCs w:val="24"/>
          <w:shd w:val="clear" w:color="auto" w:fill="FFFFFF"/>
        </w:rPr>
        <w:footnoteReference w:id="3"/>
      </w:r>
      <w:r w:rsidR="007C6FF6" w:rsidRPr="007B2C0D">
        <w:rPr>
          <w:rFonts w:cs="Times New Roman"/>
          <w:szCs w:val="24"/>
          <w:shd w:val="clear" w:color="auto" w:fill="FFFFFF"/>
        </w:rPr>
        <w:t xml:space="preserve"> või</w:t>
      </w:r>
      <w:r w:rsidR="00C9089C" w:rsidRPr="007B2C0D">
        <w:rPr>
          <w:rFonts w:cs="Times New Roman"/>
          <w:szCs w:val="24"/>
          <w:shd w:val="clear" w:color="auto" w:fill="FFFFFF"/>
        </w:rPr>
        <w:t xml:space="preserve"> </w:t>
      </w:r>
      <w:r w:rsidR="007C6FF6" w:rsidRPr="007B2C0D">
        <w:rPr>
          <w:rFonts w:cs="Times New Roman"/>
          <w:szCs w:val="24"/>
          <w:shd w:val="clear" w:color="auto" w:fill="FFFFFF"/>
        </w:rPr>
        <w:t xml:space="preserve">geoloogiline uuring ja esitatud </w:t>
      </w:r>
      <w:proofErr w:type="spellStart"/>
      <w:r w:rsidR="007C6FF6" w:rsidRPr="007B2C0D">
        <w:rPr>
          <w:rFonts w:cs="Times New Roman"/>
          <w:szCs w:val="24"/>
          <w:shd w:val="clear" w:color="auto" w:fill="FFFFFF"/>
        </w:rPr>
        <w:t>markšeider</w:t>
      </w:r>
      <w:r w:rsidR="00A303A7">
        <w:rPr>
          <w:rFonts w:cs="Times New Roman"/>
          <w:szCs w:val="24"/>
          <w:shd w:val="clear" w:color="auto" w:fill="FFFFFF"/>
        </w:rPr>
        <w:t>idokumentatsioon</w:t>
      </w:r>
      <w:proofErr w:type="spellEnd"/>
      <w:r w:rsidR="007C6FF6" w:rsidRPr="007B2C0D">
        <w:rPr>
          <w:rFonts w:cs="Times New Roman"/>
          <w:szCs w:val="24"/>
          <w:shd w:val="clear" w:color="auto" w:fill="FFFFFF"/>
        </w:rPr>
        <w:t xml:space="preserve"> või geoloogilise uuringu aruanne</w:t>
      </w:r>
      <w:r w:rsidR="005C6649" w:rsidRPr="007B2C0D">
        <w:rPr>
          <w:rFonts w:cs="Times New Roman"/>
          <w:szCs w:val="24"/>
          <w:shd w:val="clear" w:color="auto" w:fill="FFFFFF"/>
        </w:rPr>
        <w:t>, muid maapõueseadusega nõut</w:t>
      </w:r>
      <w:r w:rsidR="00A303A7">
        <w:rPr>
          <w:rFonts w:cs="Times New Roman"/>
          <w:szCs w:val="24"/>
          <w:shd w:val="clear" w:color="auto" w:fill="FFFFFF"/>
        </w:rPr>
        <w:t>ud</w:t>
      </w:r>
      <w:r w:rsidR="005C6649" w:rsidRPr="007B2C0D">
        <w:rPr>
          <w:rFonts w:cs="Times New Roman"/>
          <w:szCs w:val="24"/>
          <w:shd w:val="clear" w:color="auto" w:fill="FFFFFF"/>
        </w:rPr>
        <w:t xml:space="preserve"> lisaandmeid</w:t>
      </w:r>
      <w:r w:rsidR="007C6FF6" w:rsidRPr="007B2C0D">
        <w:rPr>
          <w:rFonts w:cs="Times New Roman"/>
          <w:szCs w:val="24"/>
          <w:shd w:val="clear" w:color="auto" w:fill="FFFFFF"/>
        </w:rPr>
        <w:t xml:space="preserve"> maavarade registri vastutavale töötlejale</w:t>
      </w:r>
      <w:r w:rsidR="00A303A7">
        <w:rPr>
          <w:rFonts w:cs="Times New Roman"/>
          <w:szCs w:val="24"/>
          <w:shd w:val="clear" w:color="auto" w:fill="FFFFFF"/>
        </w:rPr>
        <w:t xml:space="preserve"> ning mis kinnitavad, et</w:t>
      </w:r>
      <w:r w:rsidR="007701A2" w:rsidRPr="007B2C0D">
        <w:rPr>
          <w:rFonts w:cs="Times New Roman"/>
          <w:szCs w:val="24"/>
          <w:shd w:val="clear" w:color="auto" w:fill="FFFFFF"/>
        </w:rPr>
        <w:t xml:space="preserve"> taotletaval alal </w:t>
      </w:r>
      <w:r w:rsidR="00A303A7" w:rsidRPr="007B2C0D">
        <w:rPr>
          <w:rFonts w:cs="Times New Roman"/>
          <w:szCs w:val="24"/>
          <w:shd w:val="clear" w:color="auto" w:fill="FFFFFF"/>
        </w:rPr>
        <w:t xml:space="preserve">ei esine </w:t>
      </w:r>
      <w:r w:rsidR="007701A2" w:rsidRPr="007B2C0D">
        <w:rPr>
          <w:rFonts w:cs="Times New Roman"/>
          <w:szCs w:val="24"/>
          <w:shd w:val="clear" w:color="auto" w:fill="FFFFFF"/>
        </w:rPr>
        <w:t>aktiivset tarbe- või reservvaru</w:t>
      </w:r>
      <w:r w:rsidR="50E89522" w:rsidRPr="007B2C0D">
        <w:rPr>
          <w:rFonts w:cs="Times New Roman"/>
          <w:szCs w:val="24"/>
          <w:shd w:val="clear" w:color="auto" w:fill="FFFFFF"/>
        </w:rPr>
        <w:t>.</w:t>
      </w:r>
      <w:r w:rsidR="002E5D24" w:rsidRPr="007B2C0D">
        <w:rPr>
          <w:rFonts w:cs="Times New Roman"/>
          <w:szCs w:val="24"/>
          <w:shd w:val="clear" w:color="auto" w:fill="FFFFFF"/>
        </w:rPr>
        <w:t xml:space="preserve"> </w:t>
      </w:r>
      <w:r w:rsidR="00F022B8" w:rsidRPr="007B2C0D">
        <w:rPr>
          <w:rFonts w:cs="Times New Roman"/>
          <w:szCs w:val="24"/>
        </w:rPr>
        <w:t>Ala taastuvenergia</w:t>
      </w:r>
      <w:r w:rsidR="00433A88">
        <w:rPr>
          <w:rFonts w:cs="Times New Roman"/>
          <w:szCs w:val="24"/>
        </w:rPr>
        <w:t xml:space="preserve"> </w:t>
      </w:r>
      <w:r w:rsidR="00A303A7">
        <w:rPr>
          <w:rFonts w:cs="Times New Roman"/>
          <w:szCs w:val="24"/>
        </w:rPr>
        <w:t>ehitise ehitamiseks</w:t>
      </w:r>
      <w:r w:rsidR="00F022B8" w:rsidRPr="007B2C0D">
        <w:rPr>
          <w:rFonts w:cs="Times New Roman"/>
          <w:szCs w:val="24"/>
        </w:rPr>
        <w:t xml:space="preserve"> kasutusse andmisel peab olema tõendatud, et taastuvenergiapotentsiaaliga alal on maavara ammendunud. Aktsepteeritud metoodika mäeeraldisest ülevaate saamiseks on reguleeritud </w:t>
      </w:r>
      <w:proofErr w:type="spellStart"/>
      <w:r w:rsidR="00F022B8" w:rsidRPr="007B2C0D">
        <w:rPr>
          <w:rFonts w:cs="Times New Roman"/>
          <w:szCs w:val="24"/>
        </w:rPr>
        <w:t>markšeidermõõdistuse</w:t>
      </w:r>
      <w:proofErr w:type="spellEnd"/>
      <w:r w:rsidR="00F022B8" w:rsidRPr="007B2C0D">
        <w:rPr>
          <w:rFonts w:cs="Times New Roman"/>
          <w:szCs w:val="24"/>
        </w:rPr>
        <w:t xml:space="preserve"> täpsustatud nõuetes ja korras</w:t>
      </w:r>
      <w:r w:rsidR="00F022B8" w:rsidRPr="007B2C0D">
        <w:rPr>
          <w:rStyle w:val="Allmrkuseviide"/>
          <w:rFonts w:cs="Times New Roman"/>
          <w:szCs w:val="24"/>
        </w:rPr>
        <w:footnoteReference w:id="4"/>
      </w:r>
      <w:r w:rsidR="00F022B8" w:rsidRPr="007B2C0D">
        <w:rPr>
          <w:rFonts w:cs="Times New Roman"/>
          <w:szCs w:val="24"/>
        </w:rPr>
        <w:t>.</w:t>
      </w:r>
    </w:p>
    <w:p w14:paraId="6657EE05" w14:textId="77777777" w:rsidR="00F022B8" w:rsidRPr="000B64B0" w:rsidRDefault="00F022B8" w:rsidP="007B2C0D">
      <w:pPr>
        <w:jc w:val="both"/>
        <w:rPr>
          <w:rFonts w:cs="Times New Roman"/>
          <w:szCs w:val="24"/>
        </w:rPr>
      </w:pPr>
    </w:p>
    <w:p w14:paraId="0E4504EA" w14:textId="1AD707FF" w:rsidR="009070AA" w:rsidRPr="007B2C0D" w:rsidRDefault="5B534AFD" w:rsidP="007B2C0D">
      <w:pPr>
        <w:pStyle w:val="muutmisksk"/>
        <w:spacing w:before="0"/>
        <w:rPr>
          <w:color w:val="202020"/>
        </w:rPr>
      </w:pPr>
      <w:proofErr w:type="spellStart"/>
      <w:r w:rsidRPr="007B2C0D">
        <w:rPr>
          <w:color w:val="202020"/>
        </w:rPr>
        <w:t>Markšeideridokumentatsioon</w:t>
      </w:r>
      <w:proofErr w:type="spellEnd"/>
      <w:r w:rsidR="0048638F" w:rsidRPr="007B2C0D">
        <w:rPr>
          <w:color w:val="202020"/>
        </w:rPr>
        <w:t xml:space="preserve"> </w:t>
      </w:r>
      <w:r w:rsidRPr="007B2C0D">
        <w:rPr>
          <w:color w:val="202020"/>
        </w:rPr>
        <w:t>koosneb</w:t>
      </w:r>
      <w:r w:rsidR="006A4896" w:rsidRPr="007B2C0D">
        <w:rPr>
          <w:color w:val="202020"/>
        </w:rPr>
        <w:t xml:space="preserve"> </w:t>
      </w:r>
      <w:r w:rsidRPr="007B2C0D">
        <w:rPr>
          <w:color w:val="202020"/>
        </w:rPr>
        <w:t xml:space="preserve">seletuskirjast, mõõdistuste tulemustest, arvutustest ja graafilisest osast. </w:t>
      </w:r>
      <w:proofErr w:type="spellStart"/>
      <w:r w:rsidR="7C00D864" w:rsidRPr="000B64B0">
        <w:rPr>
          <w:color w:val="202020"/>
        </w:rPr>
        <w:t>Markšeiderimõõdistuste</w:t>
      </w:r>
      <w:proofErr w:type="spellEnd"/>
      <w:r w:rsidR="7C00D864" w:rsidRPr="000B64B0">
        <w:rPr>
          <w:color w:val="202020"/>
        </w:rPr>
        <w:t xml:space="preserve"> tulemused ja arvutused kajastavad muuhulgas kaevandatud, kasutatud ja kasutuskõlbmatuks muudetud maavara kogus</w:t>
      </w:r>
      <w:r w:rsidR="004A079E" w:rsidRPr="000B64B0">
        <w:rPr>
          <w:color w:val="202020"/>
        </w:rPr>
        <w:t>t</w:t>
      </w:r>
      <w:r w:rsidR="7C00D864" w:rsidRPr="000B64B0">
        <w:rPr>
          <w:color w:val="202020"/>
        </w:rPr>
        <w:t xml:space="preserve"> ning jääkvaru, mäeeraldise piires ja väljaspool seda kaevandatud maavara, </w:t>
      </w:r>
      <w:proofErr w:type="spellStart"/>
      <w:r w:rsidR="7C00D864" w:rsidRPr="000B64B0">
        <w:rPr>
          <w:color w:val="202020"/>
        </w:rPr>
        <w:t>setendi</w:t>
      </w:r>
      <w:proofErr w:type="spellEnd"/>
      <w:r w:rsidR="7C00D864" w:rsidRPr="000B64B0">
        <w:rPr>
          <w:color w:val="202020"/>
        </w:rPr>
        <w:t xml:space="preserve"> või kivimi kogust, kaevandamisega rikutud ja korrastatud maa </w:t>
      </w:r>
      <w:r w:rsidR="1647CF68" w:rsidRPr="000B64B0">
        <w:rPr>
          <w:color w:val="202020"/>
        </w:rPr>
        <w:t>andmeid.</w:t>
      </w:r>
      <w:r w:rsidR="005122DA" w:rsidRPr="000B64B0">
        <w:rPr>
          <w:color w:val="202020"/>
        </w:rPr>
        <w:t xml:space="preserve"> </w:t>
      </w:r>
      <w:r w:rsidR="002C6F25" w:rsidRPr="000B64B0">
        <w:rPr>
          <w:color w:val="202020"/>
        </w:rPr>
        <w:t>K</w:t>
      </w:r>
      <w:r w:rsidR="005122DA" w:rsidRPr="000B64B0">
        <w:rPr>
          <w:color w:val="202020"/>
        </w:rPr>
        <w:t>ui</w:t>
      </w:r>
      <w:r w:rsidR="002C6F25" w:rsidRPr="000B64B0">
        <w:rPr>
          <w:color w:val="202020"/>
        </w:rPr>
        <w:t>d juhul, kui</w:t>
      </w:r>
      <w:r w:rsidR="005122DA" w:rsidRPr="000B64B0">
        <w:rPr>
          <w:color w:val="202020"/>
        </w:rPr>
        <w:t xml:space="preserve"> maardla maavaravaru</w:t>
      </w:r>
      <w:r w:rsidR="00A303A7" w:rsidRPr="000B64B0">
        <w:rPr>
          <w:color w:val="202020"/>
        </w:rPr>
        <w:t xml:space="preserve"> hindamiseks ei piisa</w:t>
      </w:r>
      <w:r w:rsidR="009C3676" w:rsidRPr="000B64B0">
        <w:rPr>
          <w:color w:val="202020"/>
        </w:rPr>
        <w:t xml:space="preserve"> </w:t>
      </w:r>
      <w:r w:rsidR="005122DA" w:rsidRPr="000B64B0">
        <w:rPr>
          <w:color w:val="202020"/>
        </w:rPr>
        <w:t xml:space="preserve">ainult </w:t>
      </w:r>
      <w:proofErr w:type="spellStart"/>
      <w:r w:rsidR="005122DA" w:rsidRPr="000B64B0">
        <w:rPr>
          <w:color w:val="202020"/>
        </w:rPr>
        <w:t>markšeider</w:t>
      </w:r>
      <w:r w:rsidR="00A303A7" w:rsidRPr="000B64B0">
        <w:rPr>
          <w:color w:val="202020"/>
        </w:rPr>
        <w:t>i</w:t>
      </w:r>
      <w:r w:rsidR="005122DA" w:rsidRPr="000B64B0">
        <w:rPr>
          <w:color w:val="202020"/>
        </w:rPr>
        <w:t>dokumentatsioonist</w:t>
      </w:r>
      <w:proofErr w:type="spellEnd"/>
      <w:r w:rsidR="005122DA" w:rsidRPr="000B64B0">
        <w:rPr>
          <w:color w:val="202020"/>
        </w:rPr>
        <w:t xml:space="preserve"> ja see puudutab </w:t>
      </w:r>
      <w:r w:rsidR="002C6F25" w:rsidRPr="000B64B0">
        <w:rPr>
          <w:color w:val="202020"/>
        </w:rPr>
        <w:t>laiemalt maavaravarusid, nt aktiivseid</w:t>
      </w:r>
      <w:r w:rsidR="005122DA" w:rsidRPr="000B64B0">
        <w:rPr>
          <w:color w:val="202020"/>
        </w:rPr>
        <w:t xml:space="preserve"> reservvarusid, siis </w:t>
      </w:r>
      <w:r w:rsidR="00A303A7" w:rsidRPr="000B64B0">
        <w:rPr>
          <w:color w:val="202020"/>
        </w:rPr>
        <w:t xml:space="preserve">on vaja teha </w:t>
      </w:r>
      <w:r w:rsidR="002C6F25" w:rsidRPr="000B64B0">
        <w:rPr>
          <w:color w:val="202020"/>
        </w:rPr>
        <w:t>geoloogiline uuring</w:t>
      </w:r>
      <w:r w:rsidR="00A303A7" w:rsidRPr="000B64B0">
        <w:rPr>
          <w:color w:val="202020"/>
        </w:rPr>
        <w:t>, et teha asjakohaseid otsuseid</w:t>
      </w:r>
      <w:r w:rsidR="002C6F25" w:rsidRPr="000B64B0">
        <w:rPr>
          <w:color w:val="202020"/>
        </w:rPr>
        <w:t>.</w:t>
      </w:r>
    </w:p>
    <w:p w14:paraId="4B35B870" w14:textId="77777777" w:rsidR="002F42FD" w:rsidRPr="007B2C0D" w:rsidRDefault="002F42FD" w:rsidP="007B2C0D">
      <w:pPr>
        <w:pStyle w:val="pf0"/>
        <w:spacing w:before="0" w:beforeAutospacing="0" w:after="0" w:afterAutospacing="0"/>
        <w:jc w:val="both"/>
        <w:rPr>
          <w:kern w:val="1"/>
          <w:lang w:eastAsia="zh-CN" w:bidi="hi-IN"/>
        </w:rPr>
      </w:pPr>
      <w:bookmarkStart w:id="13" w:name="_Hlk161306376"/>
    </w:p>
    <w:p w14:paraId="672A506A" w14:textId="20F9E5D5" w:rsidR="00F73818" w:rsidRPr="000B64B0" w:rsidRDefault="003603C0" w:rsidP="007B2C0D">
      <w:pPr>
        <w:pStyle w:val="pf0"/>
        <w:spacing w:before="0" w:beforeAutospacing="0" w:after="0" w:afterAutospacing="0"/>
        <w:jc w:val="both"/>
      </w:pPr>
      <w:r w:rsidRPr="00A000E3">
        <w:rPr>
          <w:b/>
          <w:bCs/>
          <w:kern w:val="1"/>
          <w:lang w:eastAsia="zh-CN" w:bidi="hi-IN"/>
        </w:rPr>
        <w:t>Lõige</w:t>
      </w:r>
      <w:r w:rsidR="00205B33" w:rsidRPr="00A000E3">
        <w:rPr>
          <w:b/>
          <w:bCs/>
        </w:rPr>
        <w:t xml:space="preserve"> 5</w:t>
      </w:r>
      <w:r w:rsidR="00205B33" w:rsidRPr="00A000E3">
        <w:rPr>
          <w:b/>
          <w:bCs/>
          <w:vertAlign w:val="superscript"/>
        </w:rPr>
        <w:t>2</w:t>
      </w:r>
      <w:r w:rsidR="00205B33" w:rsidRPr="007B2C0D">
        <w:t xml:space="preserve"> sätestab nõuded taotlusele, mis tuleb esitada riigimaa volitatud asutusele, kui huvitatud isik soovib kehtiva kaevandamisloa</w:t>
      </w:r>
      <w:r w:rsidR="00205B33" w:rsidRPr="007B2C0D">
        <w:rPr>
          <w:rFonts w:eastAsia="Calibri"/>
        </w:rPr>
        <w:t xml:space="preserve">ga riigimaale ehitada </w:t>
      </w:r>
      <w:r w:rsidR="00205B33" w:rsidRPr="007B2C0D">
        <w:rPr>
          <w:color w:val="202020"/>
          <w:shd w:val="clear" w:color="auto" w:fill="FFFFFF"/>
        </w:rPr>
        <w:t>taastuvenergia</w:t>
      </w:r>
      <w:r w:rsidR="00433A88">
        <w:rPr>
          <w:color w:val="202020"/>
          <w:shd w:val="clear" w:color="auto" w:fill="FFFFFF"/>
        </w:rPr>
        <w:t xml:space="preserve"> </w:t>
      </w:r>
      <w:r w:rsidR="00205B33" w:rsidRPr="007B2C0D">
        <w:rPr>
          <w:color w:val="202020"/>
          <w:shd w:val="clear" w:color="auto" w:fill="FFFFFF"/>
        </w:rPr>
        <w:t>ehitisi.</w:t>
      </w:r>
      <w:r w:rsidR="00205B33" w:rsidRPr="007B2C0D">
        <w:rPr>
          <w:rFonts w:eastAsia="Calibri"/>
        </w:rPr>
        <w:t xml:space="preserve"> </w:t>
      </w:r>
      <w:r w:rsidR="00205B33" w:rsidRPr="007B2C0D">
        <w:rPr>
          <w:color w:val="202020"/>
          <w:shd w:val="clear" w:color="auto" w:fill="FFFFFF"/>
        </w:rPr>
        <w:t>Kui energiatootjal tekib huvi kaevandamisloaga riigimaale taastuvenergia</w:t>
      </w:r>
      <w:r w:rsidR="00433A88">
        <w:rPr>
          <w:color w:val="202020"/>
          <w:shd w:val="clear" w:color="auto" w:fill="FFFFFF"/>
        </w:rPr>
        <w:t xml:space="preserve"> </w:t>
      </w:r>
      <w:r w:rsidR="00205B33" w:rsidRPr="007B2C0D">
        <w:rPr>
          <w:color w:val="202020"/>
          <w:shd w:val="clear" w:color="auto" w:fill="FFFFFF"/>
        </w:rPr>
        <w:t xml:space="preserve">ehitiste ehitamiseks, siis on </w:t>
      </w:r>
      <w:r w:rsidR="00205B33" w:rsidRPr="007B2C0D">
        <w:rPr>
          <w:color w:val="202020"/>
        </w:rPr>
        <w:t xml:space="preserve">infot kaevandamislubade olemasolu ja kehtivuse </w:t>
      </w:r>
      <w:r w:rsidR="00A000E3">
        <w:rPr>
          <w:color w:val="202020"/>
        </w:rPr>
        <w:t>kohta</w:t>
      </w:r>
      <w:r w:rsidR="00205B33" w:rsidRPr="007B2C0D">
        <w:rPr>
          <w:color w:val="202020"/>
        </w:rPr>
        <w:t xml:space="preserve"> </w:t>
      </w:r>
      <w:r w:rsidR="00205B33" w:rsidRPr="007B2C0D">
        <w:rPr>
          <w:color w:val="202020"/>
          <w:shd w:val="clear" w:color="auto" w:fill="FFFFFF"/>
        </w:rPr>
        <w:t>võimalik saada</w:t>
      </w:r>
      <w:r w:rsidR="00D04D33" w:rsidRPr="007B2C0D">
        <w:rPr>
          <w:color w:val="202020"/>
          <w:shd w:val="clear" w:color="auto" w:fill="FFFFFF"/>
        </w:rPr>
        <w:t xml:space="preserve"> </w:t>
      </w:r>
      <w:r w:rsidR="00205B33" w:rsidRPr="007B2C0D">
        <w:rPr>
          <w:color w:val="202020"/>
        </w:rPr>
        <w:t>keskkonnaotsuste infosüsteemist KOTKAS</w:t>
      </w:r>
      <w:r w:rsidR="00205B33" w:rsidRPr="007B2C0D">
        <w:rPr>
          <w:rStyle w:val="Allmrkuseviide"/>
          <w:color w:val="202020"/>
        </w:rPr>
        <w:footnoteReference w:id="5"/>
      </w:r>
      <w:r w:rsidR="00205B33" w:rsidRPr="007B2C0D">
        <w:rPr>
          <w:color w:val="202020"/>
        </w:rPr>
        <w:t>. Samuti võib energiatootja pöörduda nimetatud küsimuses Kliimaministeeriumi või kaevandamisl</w:t>
      </w:r>
      <w:r w:rsidR="00F16AB0" w:rsidRPr="007B2C0D">
        <w:rPr>
          <w:color w:val="202020"/>
        </w:rPr>
        <w:t>ubade</w:t>
      </w:r>
      <w:r w:rsidR="00205B33" w:rsidRPr="007B2C0D">
        <w:rPr>
          <w:color w:val="202020"/>
        </w:rPr>
        <w:t xml:space="preserve"> omajaid ühendava erialaliidu poole, näiteks </w:t>
      </w:r>
      <w:r w:rsidR="00205B33" w:rsidRPr="007B2C0D">
        <w:t>Turbaliit, Eesti Mäetööstuse Ettevõtete Liit.</w:t>
      </w:r>
      <w:r w:rsidR="00205B33" w:rsidRPr="007B2C0D">
        <w:rPr>
          <w:color w:val="202020"/>
        </w:rPr>
        <w:t xml:space="preserve"> Infot mäeeraldise piires oleva ala kohta, kus maavara on ammendatud, valdab konkreetse kaevandamisloa omaja</w:t>
      </w:r>
      <w:r w:rsidR="0423793C" w:rsidRPr="007B2C0D">
        <w:rPr>
          <w:color w:val="202020"/>
        </w:rPr>
        <w:t>.</w:t>
      </w:r>
    </w:p>
    <w:bookmarkEnd w:id="13"/>
    <w:p w14:paraId="13125275" w14:textId="77777777" w:rsidR="002F42FD" w:rsidRPr="007B2C0D" w:rsidRDefault="002F42FD" w:rsidP="007B2C0D">
      <w:pPr>
        <w:pStyle w:val="muutmisksk"/>
        <w:spacing w:before="0"/>
        <w:rPr>
          <w:rFonts w:eastAsia="SimSun"/>
          <w:kern w:val="1"/>
          <w:lang w:eastAsia="zh-CN" w:bidi="hi-IN"/>
        </w:rPr>
      </w:pPr>
    </w:p>
    <w:p w14:paraId="47C22F77" w14:textId="3FD6B75E" w:rsidR="00D62097" w:rsidRPr="007B2C0D" w:rsidRDefault="003603C0" w:rsidP="007B2C0D">
      <w:pPr>
        <w:pStyle w:val="muutmisksk"/>
        <w:spacing w:before="0"/>
      </w:pPr>
      <w:r w:rsidRPr="007B2C0D">
        <w:rPr>
          <w:rFonts w:eastAsia="Calibri"/>
          <w:b/>
          <w:bCs/>
        </w:rPr>
        <w:t>L</w:t>
      </w:r>
      <w:r w:rsidR="5400C289" w:rsidRPr="007B2C0D">
        <w:rPr>
          <w:rFonts w:eastAsia="Calibri"/>
          <w:b/>
          <w:bCs/>
        </w:rPr>
        <w:t>õige 5</w:t>
      </w:r>
      <w:r w:rsidR="5400C289" w:rsidRPr="007B2C0D">
        <w:rPr>
          <w:rFonts w:eastAsia="Calibri"/>
          <w:b/>
          <w:bCs/>
          <w:vertAlign w:val="superscript"/>
        </w:rPr>
        <w:t>3</w:t>
      </w:r>
      <w:r w:rsidR="5400C289" w:rsidRPr="007B2C0D">
        <w:rPr>
          <w:rFonts w:eastAsia="Calibri"/>
        </w:rPr>
        <w:t xml:space="preserve"> sätestab </w:t>
      </w:r>
      <w:r w:rsidR="1ADFC4D6" w:rsidRPr="007B2C0D">
        <w:t>taotlemisel esitatavate dokumentide loetelu.</w:t>
      </w:r>
      <w:r w:rsidR="1E0A7105" w:rsidRPr="007B2C0D">
        <w:t xml:space="preserve"> Taotlusele tuleb lisad</w:t>
      </w:r>
      <w:r w:rsidR="5591EA1E" w:rsidRPr="007B2C0D">
        <w:t>a</w:t>
      </w:r>
      <w:r w:rsidR="0761E454" w:rsidRPr="007B2C0D">
        <w:t xml:space="preserve"> </w:t>
      </w:r>
      <w:r w:rsidR="5591EA1E" w:rsidRPr="007B2C0D">
        <w:t xml:space="preserve">kinnisasja või selle osa asendiplaan, millele on märgitud </w:t>
      </w:r>
      <w:r w:rsidR="0E880889" w:rsidRPr="007B2C0D">
        <w:t>taastuvenergia</w:t>
      </w:r>
      <w:r w:rsidR="00433A88">
        <w:t xml:space="preserve"> </w:t>
      </w:r>
      <w:r w:rsidR="0E880889" w:rsidRPr="007B2C0D">
        <w:t xml:space="preserve">ehitiste ehitamiseks </w:t>
      </w:r>
      <w:r w:rsidR="5591EA1E" w:rsidRPr="007B2C0D">
        <w:t>taotletava ala asukoht kaardil, koordinaadid ja soovitud ala pindala</w:t>
      </w:r>
      <w:r w:rsidR="617A99D1" w:rsidRPr="007B2C0D">
        <w:t>.</w:t>
      </w:r>
      <w:r w:rsidR="28B547F1" w:rsidRPr="007B2C0D">
        <w:rPr>
          <w:color w:val="202020"/>
          <w:shd w:val="clear" w:color="auto" w:fill="FFFFFF"/>
        </w:rPr>
        <w:t xml:space="preserve"> </w:t>
      </w:r>
      <w:r w:rsidR="00A000E3">
        <w:rPr>
          <w:color w:val="202020"/>
          <w:shd w:val="clear" w:color="auto" w:fill="FFFFFF"/>
        </w:rPr>
        <w:t>E</w:t>
      </w:r>
      <w:r w:rsidR="617A99D1" w:rsidRPr="007B2C0D">
        <w:rPr>
          <w:color w:val="202020"/>
          <w:shd w:val="clear" w:color="auto" w:fill="FFFFFF"/>
        </w:rPr>
        <w:t xml:space="preserve">sitada </w:t>
      </w:r>
      <w:r w:rsidR="00A000E3">
        <w:rPr>
          <w:color w:val="202020"/>
          <w:shd w:val="clear" w:color="auto" w:fill="FFFFFF"/>
        </w:rPr>
        <w:t xml:space="preserve">tuleb </w:t>
      </w:r>
      <w:r w:rsidR="617A99D1" w:rsidRPr="007B2C0D">
        <w:rPr>
          <w:color w:val="202020"/>
          <w:shd w:val="clear" w:color="auto" w:fill="FFFFFF"/>
        </w:rPr>
        <w:t>ka</w:t>
      </w:r>
      <w:r w:rsidR="617A99D1" w:rsidRPr="007B2C0D">
        <w:t xml:space="preserve"> </w:t>
      </w:r>
      <w:r w:rsidR="005E1D47" w:rsidRPr="007B2C0D">
        <w:t xml:space="preserve">kinnitus, et </w:t>
      </w:r>
      <w:r w:rsidR="617A99D1" w:rsidRPr="007B2C0D">
        <w:t>kohaliku omavalitsus</w:t>
      </w:r>
      <w:r w:rsidR="00541BDD" w:rsidRPr="007B2C0D">
        <w:t>e üksust</w:t>
      </w:r>
      <w:r w:rsidR="005E1D47" w:rsidRPr="007B2C0D">
        <w:rPr>
          <w:rFonts w:eastAsiaTheme="minorHAnsi"/>
          <w:color w:val="498205"/>
          <w:bdr w:val="none" w:sz="0" w:space="0" w:color="auto" w:frame="1"/>
          <w:lang w:eastAsia="en-US"/>
        </w:rPr>
        <w:t xml:space="preserve"> </w:t>
      </w:r>
      <w:r w:rsidR="005E1D47" w:rsidRPr="007B2C0D">
        <w:t>on teavitatud taotluse esitamisest</w:t>
      </w:r>
      <w:r w:rsidR="617A99D1" w:rsidRPr="007B2C0D">
        <w:t xml:space="preserve">. </w:t>
      </w:r>
      <w:r w:rsidR="005E1D47" w:rsidRPr="007B2C0D">
        <w:t xml:space="preserve">Nõude eesmärk on tagada omavalitsuse teavitamine </w:t>
      </w:r>
      <w:r w:rsidR="00B965FF" w:rsidRPr="007B2C0D">
        <w:t xml:space="preserve">tema territooriumil toimuvast </w:t>
      </w:r>
      <w:r w:rsidR="00247281" w:rsidRPr="007B2C0D">
        <w:t xml:space="preserve">tegevusest </w:t>
      </w:r>
      <w:r w:rsidR="00A000E3">
        <w:t>selle</w:t>
      </w:r>
      <w:r w:rsidR="00A000E3" w:rsidRPr="007B2C0D">
        <w:t xml:space="preserve"> </w:t>
      </w:r>
      <w:r w:rsidR="005E1D47" w:rsidRPr="007B2C0D">
        <w:t xml:space="preserve">võimalikult varajases staadiumis. </w:t>
      </w:r>
      <w:r w:rsidR="00247281" w:rsidRPr="007B2C0D">
        <w:t xml:space="preserve">Selles etapis ei saa ega peagi kohaliku omavalitsuse üksus olema valmis esitama siduvat seisukohta, küll aga on oluline, et omavalitsusüksus teaks nii pooleliolevate planeeringute kui </w:t>
      </w:r>
      <w:r w:rsidR="00A000E3">
        <w:t xml:space="preserve">ka </w:t>
      </w:r>
      <w:r w:rsidR="00247281" w:rsidRPr="007B2C0D">
        <w:t>tulevikus võimalikult algatavate planeeringute</w:t>
      </w:r>
      <w:r w:rsidR="009C3676">
        <w:t xml:space="preserve"> puhul</w:t>
      </w:r>
      <w:r w:rsidR="00247281" w:rsidRPr="007B2C0D">
        <w:t xml:space="preserve"> arvesta</w:t>
      </w:r>
      <w:r w:rsidR="00A000E3">
        <w:t>da</w:t>
      </w:r>
      <w:r w:rsidR="00247281" w:rsidRPr="007B2C0D">
        <w:t xml:space="preserve">, et </w:t>
      </w:r>
      <w:r w:rsidR="00A000E3">
        <w:t>selline</w:t>
      </w:r>
      <w:r w:rsidR="00247281" w:rsidRPr="007B2C0D">
        <w:t xml:space="preserve"> taotlus </w:t>
      </w:r>
      <w:r w:rsidR="00541BDD" w:rsidRPr="007B2C0D">
        <w:t xml:space="preserve">on </w:t>
      </w:r>
      <w:r w:rsidR="00247281" w:rsidRPr="007B2C0D">
        <w:t xml:space="preserve">Maa-ametile esitatud. </w:t>
      </w:r>
      <w:r w:rsidR="00914714" w:rsidRPr="007B2C0D">
        <w:t xml:space="preserve">Planeeringute </w:t>
      </w:r>
      <w:r w:rsidR="617A99D1" w:rsidRPr="007B2C0D">
        <w:t xml:space="preserve">kehtestamine ning nende elluviimise küsimused ning planeerimistegevus laiemalt kuulub kohaliku omavalitsuse </w:t>
      </w:r>
      <w:r w:rsidR="00541BDD" w:rsidRPr="007B2C0D">
        <w:t xml:space="preserve">üksuse </w:t>
      </w:r>
      <w:r w:rsidR="617A99D1" w:rsidRPr="007B2C0D">
        <w:t>pädevusse</w:t>
      </w:r>
      <w:r w:rsidR="262441BB" w:rsidRPr="007B2C0D">
        <w:t>, samuti projekteerimistingimuste ja ehituslubade andmine</w:t>
      </w:r>
      <w:r w:rsidR="617A99D1" w:rsidRPr="007B2C0D">
        <w:t xml:space="preserve">. </w:t>
      </w:r>
      <w:r w:rsidR="28B547F1" w:rsidRPr="007B2C0D">
        <w:t>Konkreetsel kinnisasjal t</w:t>
      </w:r>
      <w:r w:rsidR="713AF96E" w:rsidRPr="007B2C0D">
        <w:t>aastuvenergia tootmisest ning taastuvenergia</w:t>
      </w:r>
      <w:r w:rsidR="00433A88">
        <w:t xml:space="preserve"> </w:t>
      </w:r>
      <w:r w:rsidR="713AF96E" w:rsidRPr="007B2C0D">
        <w:t xml:space="preserve">ehitise ehitamisest huvitatud isik peab </w:t>
      </w:r>
      <w:r w:rsidR="0B471205" w:rsidRPr="007B2C0D">
        <w:t>lõikes 5</w:t>
      </w:r>
      <w:r w:rsidR="0E880889" w:rsidRPr="007B2C0D">
        <w:rPr>
          <w:vertAlign w:val="superscript"/>
        </w:rPr>
        <w:t>1</w:t>
      </w:r>
      <w:r w:rsidR="0B471205" w:rsidRPr="007B2C0D">
        <w:t xml:space="preserve"> nimetatud taotlust esitades </w:t>
      </w:r>
      <w:r w:rsidR="713AF96E" w:rsidRPr="007B2C0D">
        <w:t>arvestama</w:t>
      </w:r>
      <w:r w:rsidR="590915AD" w:rsidRPr="007B2C0D">
        <w:t xml:space="preserve"> </w:t>
      </w:r>
      <w:r w:rsidR="35D509D0" w:rsidRPr="007B2C0D">
        <w:t xml:space="preserve">võimaliku </w:t>
      </w:r>
      <w:r w:rsidR="590915AD" w:rsidRPr="007B2C0D">
        <w:t>kohustusega</w:t>
      </w:r>
      <w:r w:rsidR="354DDBDC" w:rsidRPr="007B2C0D">
        <w:t xml:space="preserve"> </w:t>
      </w:r>
      <w:r w:rsidR="20C6B443" w:rsidRPr="007B2C0D">
        <w:rPr>
          <w:rFonts w:eastAsia="SimSun"/>
          <w:lang w:eastAsia="zh-CN" w:bidi="hi-IN"/>
        </w:rPr>
        <w:t>koostada</w:t>
      </w:r>
      <w:r w:rsidR="0B471205" w:rsidRPr="007B2C0D">
        <w:t xml:space="preserve"> riigimaal</w:t>
      </w:r>
      <w:r w:rsidR="354DDBDC" w:rsidRPr="007B2C0D">
        <w:t xml:space="preserve"> ehitusõiguse aluseks olev planeering</w:t>
      </w:r>
      <w:r w:rsidR="0B471205" w:rsidRPr="007B2C0D">
        <w:t>, mis loob võimaluse ehitusloa taotlemiseks ning</w:t>
      </w:r>
      <w:r w:rsidR="4C2B68B6" w:rsidRPr="007B2C0D">
        <w:t xml:space="preserve"> </w:t>
      </w:r>
      <w:r w:rsidR="00A65D89" w:rsidRPr="007B2C0D">
        <w:t xml:space="preserve">mäeeraldisele </w:t>
      </w:r>
      <w:r w:rsidR="4C2B68B6" w:rsidRPr="007B2C0D">
        <w:t xml:space="preserve">soovitud </w:t>
      </w:r>
      <w:r w:rsidR="291E1B20" w:rsidRPr="007B2C0D">
        <w:t>taastuvenergia</w:t>
      </w:r>
      <w:r w:rsidR="00433A88">
        <w:t xml:space="preserve"> </w:t>
      </w:r>
      <w:r w:rsidR="4C2B68B6" w:rsidRPr="007B2C0D">
        <w:t>ehitiste ehitami</w:t>
      </w:r>
      <w:r w:rsidR="00A65D89" w:rsidRPr="007B2C0D">
        <w:t>seks</w:t>
      </w:r>
      <w:r w:rsidR="4C2B68B6" w:rsidRPr="007B2C0D">
        <w:t>.</w:t>
      </w:r>
      <w:r w:rsidR="291E1B20" w:rsidRPr="007B2C0D">
        <w:t xml:space="preserve"> Planeeringu koostamise käigus </w:t>
      </w:r>
      <w:r w:rsidR="00914714" w:rsidRPr="007B2C0D">
        <w:t>on vaja</w:t>
      </w:r>
      <w:r w:rsidR="00A000E3">
        <w:t xml:space="preserve"> teha</w:t>
      </w:r>
      <w:r w:rsidR="291E1B20" w:rsidRPr="007B2C0D">
        <w:t xml:space="preserve"> keskkonnamõjude </w:t>
      </w:r>
      <w:r w:rsidR="0059241F" w:rsidRPr="007B2C0D">
        <w:t xml:space="preserve">strateegiline </w:t>
      </w:r>
      <w:r w:rsidR="291E1B20" w:rsidRPr="007B2C0D">
        <w:t>hindami</w:t>
      </w:r>
      <w:r w:rsidR="6B854C02" w:rsidRPr="007B2C0D">
        <w:t>n</w:t>
      </w:r>
      <w:r w:rsidR="5E678CA8" w:rsidRPr="007B2C0D">
        <w:t xml:space="preserve">e </w:t>
      </w:r>
      <w:r w:rsidR="291E1B20" w:rsidRPr="007B2C0D">
        <w:t xml:space="preserve">ning </w:t>
      </w:r>
      <w:r w:rsidR="00A000E3" w:rsidRPr="007B2C0D">
        <w:t>asjakohas</w:t>
      </w:r>
      <w:r w:rsidR="00A000E3">
        <w:t xml:space="preserve">ed </w:t>
      </w:r>
      <w:r w:rsidR="291E1B20" w:rsidRPr="007B2C0D">
        <w:t>uuringu</w:t>
      </w:r>
      <w:r w:rsidR="00A000E3">
        <w:t>d</w:t>
      </w:r>
      <w:r w:rsidR="291E1B20" w:rsidRPr="007B2C0D">
        <w:t xml:space="preserve"> </w:t>
      </w:r>
      <w:r w:rsidR="28B547F1" w:rsidRPr="007B2C0D">
        <w:t>(</w:t>
      </w:r>
      <w:r w:rsidR="6B01F7B6" w:rsidRPr="007B2C0D">
        <w:t>mõju</w:t>
      </w:r>
      <w:r w:rsidR="00A000E3">
        <w:t>-</w:t>
      </w:r>
      <w:r w:rsidR="6B01F7B6" w:rsidRPr="007B2C0D">
        <w:t xml:space="preserve">uuringud, </w:t>
      </w:r>
      <w:r w:rsidR="28B547F1" w:rsidRPr="007B2C0D">
        <w:t>ehitusuuringud</w:t>
      </w:r>
      <w:r w:rsidR="05770590" w:rsidRPr="007B2C0D">
        <w:t>,</w:t>
      </w:r>
      <w:r w:rsidR="28B547F1" w:rsidRPr="007B2C0D">
        <w:t xml:space="preserve"> liitumisvõimalused)</w:t>
      </w:r>
      <w:r w:rsidR="2AF2357A" w:rsidRPr="007B2C0D">
        <w:t>.</w:t>
      </w:r>
    </w:p>
    <w:p w14:paraId="239B8804" w14:textId="77777777" w:rsidR="004C0CDB" w:rsidRPr="007B2C0D" w:rsidRDefault="004C0CDB" w:rsidP="007B2C0D">
      <w:pPr>
        <w:jc w:val="both"/>
        <w:rPr>
          <w:rFonts w:cs="Times New Roman"/>
          <w:szCs w:val="24"/>
        </w:rPr>
      </w:pPr>
    </w:p>
    <w:p w14:paraId="025FA0F0" w14:textId="58BA59A4" w:rsidR="004F0F80" w:rsidRPr="007B2C0D" w:rsidRDefault="004F0F80" w:rsidP="007B2C0D">
      <w:pPr>
        <w:jc w:val="both"/>
        <w:rPr>
          <w:rFonts w:cs="Times New Roman"/>
          <w:szCs w:val="24"/>
        </w:rPr>
      </w:pPr>
      <w:r w:rsidRPr="007B2C0D">
        <w:rPr>
          <w:rFonts w:cs="Times New Roman"/>
          <w:szCs w:val="24"/>
        </w:rPr>
        <w:t xml:space="preserve">Samas ei pea planeering </w:t>
      </w:r>
      <w:r w:rsidR="00A000E3">
        <w:rPr>
          <w:rFonts w:cs="Times New Roman"/>
          <w:szCs w:val="24"/>
        </w:rPr>
        <w:t>ega</w:t>
      </w:r>
      <w:r w:rsidR="00A000E3" w:rsidRPr="007B2C0D">
        <w:rPr>
          <w:rFonts w:cs="Times New Roman"/>
          <w:szCs w:val="24"/>
        </w:rPr>
        <w:t xml:space="preserve"> </w:t>
      </w:r>
      <w:r w:rsidRPr="007B2C0D">
        <w:rPr>
          <w:rFonts w:cs="Times New Roman"/>
          <w:szCs w:val="24"/>
        </w:rPr>
        <w:t>projekteerimistingimused olema ilmtingimata olemas juba taotluse esitamise ega isegi maakasutusõiguse andmiseks korraldatava enampakkumise ajaks. Riigile kuuluva kinnisasja kasutamiseks andmise enampakkumine on võimalik korraldada selliselt, et</w:t>
      </w:r>
      <w:r w:rsidR="00D04D33" w:rsidRPr="007B2C0D">
        <w:rPr>
          <w:rFonts w:cs="Times New Roman"/>
          <w:szCs w:val="24"/>
        </w:rPr>
        <w:t xml:space="preserve"> </w:t>
      </w:r>
      <w:r w:rsidRPr="007B2C0D">
        <w:rPr>
          <w:rFonts w:cs="Times New Roman"/>
          <w:szCs w:val="24"/>
        </w:rPr>
        <w:t xml:space="preserve">enampakkumise võitjaga sõlmitakse esmalt võlaõiguslik kokkulepe, milles lepitakse kokku enampakkumise võitja õigused ja kohustused planeerimisel ja uuringute </w:t>
      </w:r>
      <w:r w:rsidR="00A000E3">
        <w:rPr>
          <w:rFonts w:cs="Times New Roman"/>
          <w:szCs w:val="24"/>
        </w:rPr>
        <w:t>tegemisel</w:t>
      </w:r>
      <w:r w:rsidRPr="007B2C0D">
        <w:rPr>
          <w:rFonts w:cs="Times New Roman"/>
          <w:szCs w:val="24"/>
        </w:rPr>
        <w:t>, tähtaeg ehitusloa saamiseks</w:t>
      </w:r>
      <w:r w:rsidR="00CE027D">
        <w:rPr>
          <w:rFonts w:cs="Times New Roman"/>
          <w:szCs w:val="24"/>
        </w:rPr>
        <w:t>,</w:t>
      </w:r>
      <w:r w:rsidRPr="007B2C0D">
        <w:rPr>
          <w:rFonts w:cs="Times New Roman"/>
          <w:szCs w:val="24"/>
        </w:rPr>
        <w:t xml:space="preserve"> õigus saada hoonestusõigus, kui ehitusluba antakse</w:t>
      </w:r>
      <w:r w:rsidR="00CE027D">
        <w:rPr>
          <w:rFonts w:cs="Times New Roman"/>
          <w:szCs w:val="24"/>
        </w:rPr>
        <w:t xml:space="preserve"> ning maa korrastamiskohustuse üleminek</w:t>
      </w:r>
      <w:r w:rsidRPr="007B2C0D">
        <w:rPr>
          <w:rFonts w:cs="Times New Roman"/>
          <w:szCs w:val="24"/>
        </w:rPr>
        <w:t>. Ehitusloa väljastamise jär</w:t>
      </w:r>
      <w:r w:rsidR="00A000E3">
        <w:rPr>
          <w:rFonts w:cs="Times New Roman"/>
          <w:szCs w:val="24"/>
        </w:rPr>
        <w:t>el</w:t>
      </w:r>
      <w:r w:rsidRPr="007B2C0D">
        <w:rPr>
          <w:rFonts w:cs="Times New Roman"/>
          <w:szCs w:val="24"/>
        </w:rPr>
        <w:t xml:space="preserve"> sõlmitakse asjaõiguslik hoonestusõigusleping ja kantakse </w:t>
      </w:r>
      <w:r w:rsidR="005E0CD8" w:rsidRPr="007B2C0D">
        <w:rPr>
          <w:rFonts w:cs="Times New Roman"/>
          <w:szCs w:val="24"/>
        </w:rPr>
        <w:t xml:space="preserve">kinnistusraamatusse </w:t>
      </w:r>
      <w:r w:rsidRPr="007B2C0D">
        <w:rPr>
          <w:rFonts w:cs="Times New Roman"/>
          <w:szCs w:val="24"/>
        </w:rPr>
        <w:t>hoonestusõigus, mis annab õiguse maa kasutamiseks ning ehitamiseks. Kui planeerimistegevuse tulemusena</w:t>
      </w:r>
      <w:r w:rsidR="00D04D33" w:rsidRPr="007B2C0D">
        <w:rPr>
          <w:rFonts w:cs="Times New Roman"/>
          <w:szCs w:val="24"/>
        </w:rPr>
        <w:t xml:space="preserve"> </w:t>
      </w:r>
      <w:r w:rsidRPr="007B2C0D">
        <w:rPr>
          <w:rFonts w:cs="Times New Roman"/>
          <w:szCs w:val="24"/>
        </w:rPr>
        <w:t>selgub, et ehitusluba taastuvenergia</w:t>
      </w:r>
      <w:r w:rsidR="00433A88">
        <w:rPr>
          <w:rFonts w:cs="Times New Roman"/>
          <w:szCs w:val="24"/>
        </w:rPr>
        <w:t xml:space="preserve"> </w:t>
      </w:r>
      <w:r w:rsidRPr="007B2C0D">
        <w:rPr>
          <w:rFonts w:cs="Times New Roman"/>
          <w:szCs w:val="24"/>
        </w:rPr>
        <w:t xml:space="preserve">ehitise ehitamiseks ei anta (näiteks keskkonnamõjude </w:t>
      </w:r>
      <w:r w:rsidR="0059241F" w:rsidRPr="007B2C0D">
        <w:rPr>
          <w:rFonts w:cs="Times New Roman"/>
          <w:szCs w:val="24"/>
        </w:rPr>
        <w:t>strateegilise hindamise</w:t>
      </w:r>
      <w:r w:rsidRPr="007B2C0D">
        <w:rPr>
          <w:rFonts w:cs="Times New Roman"/>
          <w:szCs w:val="24"/>
        </w:rPr>
        <w:t xml:space="preserve"> järeldused ei luba ehitustegevust </w:t>
      </w:r>
      <w:proofErr w:type="spellStart"/>
      <w:r w:rsidRPr="007B2C0D">
        <w:rPr>
          <w:rFonts w:cs="Times New Roman"/>
          <w:szCs w:val="24"/>
        </w:rPr>
        <w:t>vmt</w:t>
      </w:r>
      <w:proofErr w:type="spellEnd"/>
      <w:r w:rsidRPr="007B2C0D">
        <w:rPr>
          <w:rFonts w:cs="Times New Roman"/>
          <w:szCs w:val="24"/>
        </w:rPr>
        <w:t xml:space="preserve"> põhjus)</w:t>
      </w:r>
      <w:r w:rsidR="00CE027D" w:rsidRPr="00CE027D">
        <w:rPr>
          <w:rFonts w:cs="Times New Roman"/>
          <w:szCs w:val="24"/>
        </w:rPr>
        <w:t>, siis võlaõiguslik kokkulepe lõpetatakse. Sel juhul hoonestusõigust ei seata ning korrastamiskohustus jääb kaevandamisloa omajale</w:t>
      </w:r>
      <w:r w:rsidRPr="007B2C0D">
        <w:rPr>
          <w:rFonts w:cs="Times New Roman"/>
          <w:szCs w:val="24"/>
        </w:rPr>
        <w:t>.</w:t>
      </w:r>
    </w:p>
    <w:p w14:paraId="23CDA31C" w14:textId="77777777" w:rsidR="004F0F80" w:rsidRPr="007B2C0D" w:rsidRDefault="004F0F80" w:rsidP="007B2C0D">
      <w:pPr>
        <w:jc w:val="both"/>
        <w:rPr>
          <w:rFonts w:cs="Times New Roman"/>
          <w:szCs w:val="24"/>
        </w:rPr>
      </w:pPr>
    </w:p>
    <w:p w14:paraId="4DABC4DC" w14:textId="00E7D441" w:rsidR="00C821DE" w:rsidRPr="007B2C0D" w:rsidRDefault="00411E35" w:rsidP="007B2C0D">
      <w:pPr>
        <w:jc w:val="both"/>
        <w:rPr>
          <w:rFonts w:cs="Times New Roman"/>
          <w:szCs w:val="24"/>
        </w:rPr>
      </w:pPr>
      <w:r w:rsidRPr="007B2C0D">
        <w:rPr>
          <w:rFonts w:cs="Times New Roman"/>
          <w:szCs w:val="24"/>
        </w:rPr>
        <w:t>P</w:t>
      </w:r>
      <w:r w:rsidR="00A66BAF" w:rsidRPr="007B2C0D">
        <w:rPr>
          <w:rFonts w:cs="Times New Roman"/>
          <w:szCs w:val="24"/>
        </w:rPr>
        <w:t xml:space="preserve">laneeringu olemasolul </w:t>
      </w:r>
      <w:r w:rsidRPr="007B2C0D">
        <w:rPr>
          <w:rFonts w:cs="Times New Roman"/>
          <w:szCs w:val="24"/>
        </w:rPr>
        <w:t xml:space="preserve">tuleb </w:t>
      </w:r>
      <w:r w:rsidR="00A66BAF" w:rsidRPr="007B2C0D">
        <w:rPr>
          <w:rFonts w:cs="Times New Roman"/>
          <w:szCs w:val="24"/>
        </w:rPr>
        <w:t>lisa</w:t>
      </w:r>
      <w:r w:rsidRPr="007B2C0D">
        <w:rPr>
          <w:rFonts w:cs="Times New Roman"/>
          <w:szCs w:val="24"/>
        </w:rPr>
        <w:t>da</w:t>
      </w:r>
      <w:r w:rsidR="00A66BAF" w:rsidRPr="007B2C0D">
        <w:rPr>
          <w:rFonts w:cs="Times New Roman"/>
          <w:szCs w:val="24"/>
        </w:rPr>
        <w:t xml:space="preserve"> taotlusele </w:t>
      </w:r>
      <w:r w:rsidR="00B965FF" w:rsidRPr="007B2C0D">
        <w:rPr>
          <w:rFonts w:cs="Times New Roman"/>
          <w:szCs w:val="24"/>
        </w:rPr>
        <w:t>viide planeeringule planeeringute andmekogus</w:t>
      </w:r>
      <w:r w:rsidR="00B965FF" w:rsidRPr="007B2C0D">
        <w:rPr>
          <w:rStyle w:val="Allmrkuseviide"/>
          <w:rFonts w:cs="Times New Roman"/>
          <w:szCs w:val="24"/>
        </w:rPr>
        <w:footnoteReference w:id="6"/>
      </w:r>
      <w:r w:rsidR="00A66BAF" w:rsidRPr="007B2C0D">
        <w:rPr>
          <w:rFonts w:cs="Times New Roman"/>
          <w:szCs w:val="24"/>
        </w:rPr>
        <w:t>.</w:t>
      </w:r>
      <w:r w:rsidRPr="007B2C0D">
        <w:rPr>
          <w:rFonts w:cs="Times New Roman"/>
          <w:szCs w:val="24"/>
        </w:rPr>
        <w:t xml:space="preserve"> Teatud juhtudel on võimalik taastuvenergia</w:t>
      </w:r>
      <w:r w:rsidR="00433A88">
        <w:rPr>
          <w:rFonts w:cs="Times New Roman"/>
          <w:szCs w:val="24"/>
        </w:rPr>
        <w:t xml:space="preserve"> </w:t>
      </w:r>
      <w:r w:rsidRPr="007B2C0D">
        <w:rPr>
          <w:rFonts w:cs="Times New Roman"/>
          <w:szCs w:val="24"/>
        </w:rPr>
        <w:t xml:space="preserve">ehitisi rajada </w:t>
      </w:r>
      <w:r w:rsidR="005E0CD8" w:rsidRPr="007B2C0D">
        <w:rPr>
          <w:rFonts w:cs="Times New Roman"/>
          <w:szCs w:val="24"/>
        </w:rPr>
        <w:t>ainult</w:t>
      </w:r>
      <w:r w:rsidRPr="007B2C0D">
        <w:rPr>
          <w:rFonts w:cs="Times New Roman"/>
          <w:szCs w:val="24"/>
        </w:rPr>
        <w:t xml:space="preserve"> projekteerimistingimuste alusel.</w:t>
      </w:r>
      <w:r w:rsidR="00FF323B" w:rsidRPr="007B2C0D">
        <w:rPr>
          <w:rFonts w:cs="Times New Roman"/>
          <w:szCs w:val="24"/>
        </w:rPr>
        <w:t xml:space="preserve"> </w:t>
      </w:r>
      <w:r w:rsidR="005E0CD8" w:rsidRPr="007B2C0D">
        <w:rPr>
          <w:rFonts w:cs="Times New Roman"/>
          <w:szCs w:val="24"/>
        </w:rPr>
        <w:t>T</w:t>
      </w:r>
      <w:r w:rsidR="00FF323B" w:rsidRPr="007B2C0D">
        <w:rPr>
          <w:rFonts w:cs="Times New Roman"/>
          <w:szCs w:val="24"/>
        </w:rPr>
        <w:t xml:space="preserve">aotlusele </w:t>
      </w:r>
      <w:r w:rsidR="005E0CD8" w:rsidRPr="007B2C0D">
        <w:rPr>
          <w:rFonts w:cs="Times New Roman"/>
          <w:szCs w:val="24"/>
        </w:rPr>
        <w:t xml:space="preserve">tuleb </w:t>
      </w:r>
      <w:r w:rsidR="00FF323B" w:rsidRPr="007B2C0D">
        <w:rPr>
          <w:rFonts w:cs="Times New Roman"/>
          <w:szCs w:val="24"/>
        </w:rPr>
        <w:t>lisada projekteerimistingimused</w:t>
      </w:r>
      <w:r w:rsidR="005E0CD8" w:rsidRPr="007B2C0D">
        <w:rPr>
          <w:rFonts w:cs="Times New Roman"/>
          <w:szCs w:val="24"/>
        </w:rPr>
        <w:t>, kui need on väljastatud</w:t>
      </w:r>
      <w:r w:rsidR="00FF323B" w:rsidRPr="007B2C0D">
        <w:rPr>
          <w:rFonts w:cs="Times New Roman"/>
          <w:szCs w:val="24"/>
        </w:rPr>
        <w:t>.</w:t>
      </w:r>
      <w:r w:rsidR="00A66BAF" w:rsidRPr="007B2C0D">
        <w:rPr>
          <w:rFonts w:cs="Times New Roman"/>
          <w:szCs w:val="24"/>
        </w:rPr>
        <w:t xml:space="preserve"> </w:t>
      </w:r>
      <w:r w:rsidR="00FF323B" w:rsidRPr="007B2C0D">
        <w:rPr>
          <w:rFonts w:cs="Times New Roman"/>
          <w:szCs w:val="24"/>
          <w:shd w:val="clear" w:color="auto" w:fill="FFFFFF"/>
        </w:rPr>
        <w:t>T</w:t>
      </w:r>
      <w:r w:rsidR="00334FC0" w:rsidRPr="007B2C0D">
        <w:rPr>
          <w:rFonts w:cs="Times New Roman"/>
          <w:szCs w:val="24"/>
          <w:shd w:val="clear" w:color="auto" w:fill="FFFFFF"/>
        </w:rPr>
        <w:t>aotlusele</w:t>
      </w:r>
      <w:r w:rsidR="00FF323B" w:rsidRPr="007B2C0D">
        <w:rPr>
          <w:rFonts w:cs="Times New Roman"/>
          <w:szCs w:val="24"/>
          <w:shd w:val="clear" w:color="auto" w:fill="FFFFFF"/>
        </w:rPr>
        <w:t xml:space="preserve"> tuleb</w:t>
      </w:r>
      <w:r w:rsidR="00334FC0" w:rsidRPr="007B2C0D">
        <w:rPr>
          <w:rFonts w:cs="Times New Roman"/>
          <w:szCs w:val="24"/>
          <w:shd w:val="clear" w:color="auto" w:fill="FFFFFF"/>
        </w:rPr>
        <w:t xml:space="preserve"> lisada </w:t>
      </w:r>
      <w:proofErr w:type="spellStart"/>
      <w:r w:rsidR="00AC21D8" w:rsidRPr="007B2C0D">
        <w:rPr>
          <w:rFonts w:cs="Times New Roman"/>
          <w:szCs w:val="24"/>
          <w:shd w:val="clear" w:color="auto" w:fill="FFFFFF"/>
        </w:rPr>
        <w:t>markšeiderimõõdistus</w:t>
      </w:r>
      <w:proofErr w:type="spellEnd"/>
      <w:r w:rsidR="005C6649" w:rsidRPr="007B2C0D">
        <w:rPr>
          <w:rFonts w:cs="Times New Roman"/>
          <w:szCs w:val="24"/>
          <w:shd w:val="clear" w:color="auto" w:fill="FFFFFF"/>
        </w:rPr>
        <w:t xml:space="preserve"> või muid asjakohaseid lisaandmeid (geoloogiline uuring, eksper</w:t>
      </w:r>
      <w:r w:rsidR="00A000E3">
        <w:rPr>
          <w:rFonts w:cs="Times New Roman"/>
          <w:szCs w:val="24"/>
          <w:shd w:val="clear" w:color="auto" w:fill="FFFFFF"/>
        </w:rPr>
        <w:t>di</w:t>
      </w:r>
      <w:r w:rsidR="005C6649" w:rsidRPr="007B2C0D">
        <w:rPr>
          <w:rFonts w:cs="Times New Roman"/>
          <w:szCs w:val="24"/>
          <w:shd w:val="clear" w:color="auto" w:fill="FFFFFF"/>
        </w:rPr>
        <w:t>hinnang jm)</w:t>
      </w:r>
      <w:r w:rsidR="00AC21D8" w:rsidRPr="007B2C0D">
        <w:rPr>
          <w:rFonts w:cs="Times New Roman"/>
          <w:szCs w:val="24"/>
          <w:shd w:val="clear" w:color="auto" w:fill="FFFFFF"/>
        </w:rPr>
        <w:t>, millest nähtub maavara ammendumine</w:t>
      </w:r>
      <w:r w:rsidR="00A000E3">
        <w:rPr>
          <w:rFonts w:cs="Times New Roman"/>
          <w:szCs w:val="24"/>
          <w:shd w:val="clear" w:color="auto" w:fill="FFFFFF"/>
        </w:rPr>
        <w:t>,</w:t>
      </w:r>
      <w:r w:rsidR="00AC21D8" w:rsidRPr="007B2C0D">
        <w:rPr>
          <w:rFonts w:cs="Times New Roman"/>
          <w:szCs w:val="24"/>
        </w:rPr>
        <w:t xml:space="preserve"> ning </w:t>
      </w:r>
      <w:r w:rsidR="00AC21D8" w:rsidRPr="007B2C0D">
        <w:rPr>
          <w:rFonts w:cs="Times New Roman"/>
          <w:szCs w:val="24"/>
          <w:shd w:val="clear" w:color="auto" w:fill="FFFFFF"/>
        </w:rPr>
        <w:t>kaevandamisloa omaja allkirjastatud kinnitus, et</w:t>
      </w:r>
      <w:r w:rsidR="00AC21D8" w:rsidRPr="007B2C0D">
        <w:rPr>
          <w:rFonts w:cs="Times New Roman"/>
          <w:szCs w:val="24"/>
        </w:rPr>
        <w:t xml:space="preserve"> maavara on ammendunud, taotletavat ala kaevandamiseks ei kasutata ja ta nõustub rendilepingu muutmisega</w:t>
      </w:r>
      <w:r w:rsidR="00AC21D8" w:rsidRPr="007B2C0D">
        <w:rPr>
          <w:rFonts w:cs="Times New Roman"/>
          <w:szCs w:val="24"/>
          <w:shd w:val="clear" w:color="auto" w:fill="FFFFFF"/>
        </w:rPr>
        <w:t>.</w:t>
      </w:r>
      <w:r w:rsidR="004C0CDB" w:rsidRPr="007B2C0D">
        <w:rPr>
          <w:rFonts w:cs="Times New Roman"/>
          <w:szCs w:val="24"/>
          <w:shd w:val="clear" w:color="auto" w:fill="FFFFFF"/>
        </w:rPr>
        <w:t xml:space="preserve"> </w:t>
      </w:r>
      <w:r w:rsidR="00C821DE" w:rsidRPr="007B2C0D">
        <w:rPr>
          <w:rFonts w:cs="Times New Roman"/>
          <w:szCs w:val="24"/>
        </w:rPr>
        <w:t>Lõi</w:t>
      </w:r>
      <w:r w:rsidR="00A000E3">
        <w:rPr>
          <w:rFonts w:cs="Times New Roman"/>
          <w:szCs w:val="24"/>
        </w:rPr>
        <w:t>getes</w:t>
      </w:r>
      <w:r w:rsidR="00C821DE" w:rsidRPr="007B2C0D">
        <w:rPr>
          <w:rFonts w:cs="Times New Roman"/>
          <w:szCs w:val="24"/>
        </w:rPr>
        <w:t xml:space="preserve"> 5</w:t>
      </w:r>
      <w:r w:rsidR="00C821DE" w:rsidRPr="007B2C0D">
        <w:rPr>
          <w:rFonts w:cs="Times New Roman"/>
          <w:szCs w:val="24"/>
          <w:vertAlign w:val="superscript"/>
        </w:rPr>
        <w:t xml:space="preserve">2 </w:t>
      </w:r>
      <w:r w:rsidR="00C821DE" w:rsidRPr="007B2C0D">
        <w:rPr>
          <w:rFonts w:cs="Times New Roman"/>
          <w:szCs w:val="24"/>
        </w:rPr>
        <w:t xml:space="preserve">ja </w:t>
      </w:r>
      <w:r w:rsidR="00C821DE" w:rsidRPr="007B2C0D">
        <w:rPr>
          <w:rFonts w:eastAsia="Calibri" w:cs="Times New Roman"/>
          <w:szCs w:val="24"/>
        </w:rPr>
        <w:t>5</w:t>
      </w:r>
      <w:r w:rsidR="00C821DE" w:rsidRPr="007B2C0D">
        <w:rPr>
          <w:rFonts w:eastAsia="Calibri" w:cs="Times New Roman"/>
          <w:szCs w:val="24"/>
          <w:vertAlign w:val="superscript"/>
        </w:rPr>
        <w:t>3</w:t>
      </w:r>
      <w:r w:rsidR="00C821DE" w:rsidRPr="007B2C0D">
        <w:rPr>
          <w:rFonts w:eastAsia="Calibri" w:cs="Times New Roman"/>
          <w:szCs w:val="24"/>
        </w:rPr>
        <w:t xml:space="preserve"> </w:t>
      </w:r>
      <w:r w:rsidR="00C821DE" w:rsidRPr="007B2C0D">
        <w:rPr>
          <w:rFonts w:cs="Times New Roman"/>
          <w:szCs w:val="24"/>
        </w:rPr>
        <w:t>nimetatud andmed</w:t>
      </w:r>
      <w:r w:rsidR="00104A3F" w:rsidRPr="007B2C0D">
        <w:rPr>
          <w:rFonts w:cs="Times New Roman"/>
          <w:szCs w:val="24"/>
        </w:rPr>
        <w:t xml:space="preserve"> ja dokumendid</w:t>
      </w:r>
      <w:r w:rsidR="00C821DE" w:rsidRPr="007B2C0D">
        <w:rPr>
          <w:rFonts w:cs="Times New Roman"/>
          <w:szCs w:val="24"/>
        </w:rPr>
        <w:t xml:space="preserve"> on olulised </w:t>
      </w:r>
      <w:r w:rsidR="00E6193D" w:rsidRPr="007B2C0D">
        <w:rPr>
          <w:rFonts w:cs="Times New Roman"/>
          <w:szCs w:val="24"/>
        </w:rPr>
        <w:t>lõikes 5</w:t>
      </w:r>
      <w:r w:rsidR="00F9060A" w:rsidRPr="007B2C0D">
        <w:rPr>
          <w:rFonts w:cs="Times New Roman"/>
          <w:szCs w:val="24"/>
          <w:vertAlign w:val="superscript"/>
        </w:rPr>
        <w:t>1</w:t>
      </w:r>
      <w:r w:rsidR="00E6193D" w:rsidRPr="007B2C0D">
        <w:rPr>
          <w:rFonts w:cs="Times New Roman"/>
          <w:szCs w:val="24"/>
        </w:rPr>
        <w:t xml:space="preserve"> nimetatud </w:t>
      </w:r>
      <w:r w:rsidR="00355C51" w:rsidRPr="007B2C0D">
        <w:rPr>
          <w:rFonts w:cs="Times New Roman"/>
          <w:szCs w:val="24"/>
        </w:rPr>
        <w:t xml:space="preserve">kinnisasja </w:t>
      </w:r>
      <w:r w:rsidR="00C821DE" w:rsidRPr="007B2C0D">
        <w:rPr>
          <w:rFonts w:cs="Times New Roman"/>
          <w:szCs w:val="24"/>
        </w:rPr>
        <w:t>kasutamiseks andmise otsustamisel ja</w:t>
      </w:r>
      <w:r w:rsidR="00B06159" w:rsidRPr="007B2C0D">
        <w:rPr>
          <w:rFonts w:cs="Times New Roman"/>
          <w:szCs w:val="24"/>
        </w:rPr>
        <w:t xml:space="preserve"> enampakkumise tingimuste kujundamisel.</w:t>
      </w:r>
    </w:p>
    <w:p w14:paraId="2ADE5119" w14:textId="77777777" w:rsidR="009A0552" w:rsidRPr="007B2C0D" w:rsidRDefault="009A0552" w:rsidP="007B2C0D">
      <w:pPr>
        <w:jc w:val="both"/>
        <w:rPr>
          <w:rFonts w:cs="Times New Roman"/>
          <w:szCs w:val="24"/>
        </w:rPr>
      </w:pPr>
    </w:p>
    <w:p w14:paraId="5E0C64B2" w14:textId="36DC268F" w:rsidR="009A0552" w:rsidRDefault="009A0552" w:rsidP="007B2C0D">
      <w:pPr>
        <w:jc w:val="both"/>
        <w:rPr>
          <w:rFonts w:cs="Times New Roman"/>
          <w:szCs w:val="24"/>
        </w:rPr>
      </w:pPr>
      <w:r w:rsidRPr="007B2C0D">
        <w:rPr>
          <w:rFonts w:cs="Times New Roman"/>
          <w:szCs w:val="24"/>
        </w:rPr>
        <w:t xml:space="preserve">Enampakkumise tulemus peab </w:t>
      </w:r>
      <w:r w:rsidR="009C3676">
        <w:rPr>
          <w:rFonts w:cs="Times New Roman"/>
          <w:szCs w:val="24"/>
        </w:rPr>
        <w:t>viima selleni</w:t>
      </w:r>
      <w:r w:rsidRPr="007B2C0D">
        <w:rPr>
          <w:rFonts w:cs="Times New Roman"/>
          <w:szCs w:val="24"/>
        </w:rPr>
        <w:t>, et taastuvenergia</w:t>
      </w:r>
      <w:r w:rsidR="00433A88">
        <w:rPr>
          <w:rFonts w:cs="Times New Roman"/>
          <w:szCs w:val="24"/>
        </w:rPr>
        <w:t xml:space="preserve"> </w:t>
      </w:r>
      <w:r w:rsidR="009E0A03" w:rsidRPr="007B2C0D">
        <w:rPr>
          <w:rFonts w:cs="Times New Roman"/>
          <w:szCs w:val="24"/>
        </w:rPr>
        <w:t>ehitiste</w:t>
      </w:r>
      <w:r w:rsidRPr="007B2C0D">
        <w:rPr>
          <w:rFonts w:cs="Times New Roman"/>
          <w:szCs w:val="24"/>
        </w:rPr>
        <w:t xml:space="preserve"> ehitamiseni jõutakse võimalikult kiire</w:t>
      </w:r>
      <w:r w:rsidR="00A000E3">
        <w:rPr>
          <w:rFonts w:cs="Times New Roman"/>
          <w:szCs w:val="24"/>
        </w:rPr>
        <w:t>sti</w:t>
      </w:r>
      <w:r w:rsidRPr="007B2C0D">
        <w:rPr>
          <w:rFonts w:cs="Times New Roman"/>
          <w:szCs w:val="24"/>
        </w:rPr>
        <w:t xml:space="preserve">. Seda aitaks tagada tingimus, mille kohaselt </w:t>
      </w:r>
      <w:r w:rsidR="00A000E3">
        <w:rPr>
          <w:rFonts w:cs="Times New Roman"/>
          <w:szCs w:val="24"/>
        </w:rPr>
        <w:t xml:space="preserve">juhul, </w:t>
      </w:r>
      <w:r w:rsidRPr="007B2C0D">
        <w:rPr>
          <w:rFonts w:cs="Times New Roman"/>
          <w:szCs w:val="24"/>
        </w:rPr>
        <w:t>kui hoonestusõiguse seadmise lepingu sõlmimise jär</w:t>
      </w:r>
      <w:r w:rsidR="00A000E3">
        <w:rPr>
          <w:rFonts w:cs="Times New Roman"/>
          <w:szCs w:val="24"/>
        </w:rPr>
        <w:t>el</w:t>
      </w:r>
      <w:r w:rsidRPr="007B2C0D">
        <w:rPr>
          <w:rFonts w:cs="Times New Roman"/>
          <w:szCs w:val="24"/>
        </w:rPr>
        <w:t xml:space="preserve"> ei alustata viie aasta jooksul tuulikute ehitamist, on riigil õigus hoonestusõiguse seadmise lepingust taganeda</w:t>
      </w:r>
      <w:r w:rsidR="00A000E3">
        <w:rPr>
          <w:rFonts w:cs="Times New Roman"/>
          <w:szCs w:val="24"/>
        </w:rPr>
        <w:t xml:space="preserve"> ja</w:t>
      </w:r>
      <w:r w:rsidRPr="007B2C0D">
        <w:rPr>
          <w:rFonts w:cs="Times New Roman"/>
          <w:szCs w:val="24"/>
        </w:rPr>
        <w:t xml:space="preserve"> leping üles öelda. </w:t>
      </w:r>
      <w:r w:rsidR="00A000E3">
        <w:rPr>
          <w:rFonts w:cs="Times New Roman"/>
          <w:szCs w:val="24"/>
        </w:rPr>
        <w:t>E</w:t>
      </w:r>
      <w:r w:rsidRPr="007B2C0D">
        <w:rPr>
          <w:rFonts w:cs="Times New Roman"/>
          <w:szCs w:val="24"/>
        </w:rPr>
        <w:t xml:space="preserve">nampakkumise tulemusel </w:t>
      </w:r>
      <w:r w:rsidR="00F14488">
        <w:rPr>
          <w:rFonts w:cs="Times New Roman"/>
          <w:szCs w:val="24"/>
        </w:rPr>
        <w:t xml:space="preserve">lepingu sõlmimisel </w:t>
      </w:r>
      <w:r w:rsidR="00A000E3">
        <w:rPr>
          <w:rFonts w:cs="Times New Roman"/>
          <w:szCs w:val="24"/>
        </w:rPr>
        <w:t xml:space="preserve">peab </w:t>
      </w:r>
      <w:r w:rsidRPr="007B2C0D">
        <w:rPr>
          <w:rFonts w:cs="Times New Roman"/>
          <w:szCs w:val="24"/>
        </w:rPr>
        <w:t xml:space="preserve">lahendama </w:t>
      </w:r>
      <w:r w:rsidR="00A000E3">
        <w:rPr>
          <w:rFonts w:cs="Times New Roman"/>
          <w:szCs w:val="24"/>
        </w:rPr>
        <w:t xml:space="preserve">ka </w:t>
      </w:r>
      <w:r w:rsidRPr="007B2C0D">
        <w:rPr>
          <w:rFonts w:cs="Times New Roman"/>
          <w:szCs w:val="24"/>
        </w:rPr>
        <w:t>olukorra, mis juhtub siis, kui taastuvenergia</w:t>
      </w:r>
      <w:r w:rsidR="00433A88">
        <w:rPr>
          <w:rFonts w:cs="Times New Roman"/>
          <w:szCs w:val="24"/>
        </w:rPr>
        <w:t xml:space="preserve"> </w:t>
      </w:r>
      <w:r w:rsidR="009E0A03" w:rsidRPr="007B2C0D">
        <w:rPr>
          <w:rFonts w:cs="Times New Roman"/>
          <w:szCs w:val="24"/>
        </w:rPr>
        <w:t>ehitiste</w:t>
      </w:r>
      <w:r w:rsidRPr="007B2C0D">
        <w:rPr>
          <w:rFonts w:cs="Times New Roman"/>
          <w:szCs w:val="24"/>
        </w:rPr>
        <w:t xml:space="preserve"> ehitamiseni tähtaja jooksul ei jõuta. Riigi vaatest on oluline, et korrastamiskohustuse täitmisel ei tekiks vaidlusi. </w:t>
      </w:r>
      <w:bookmarkStart w:id="14" w:name="_Hlk173959798"/>
      <w:r w:rsidR="00F14488">
        <w:rPr>
          <w:rFonts w:cs="Times New Roman"/>
          <w:szCs w:val="24"/>
        </w:rPr>
        <w:t>H</w:t>
      </w:r>
      <w:r w:rsidRPr="007B2C0D">
        <w:rPr>
          <w:rFonts w:cs="Times New Roman"/>
          <w:szCs w:val="24"/>
        </w:rPr>
        <w:t xml:space="preserve">oonestusõiguse lepingu ülesütlemisel </w:t>
      </w:r>
      <w:r w:rsidR="00F14488" w:rsidRPr="00F14488">
        <w:rPr>
          <w:rFonts w:cs="Times New Roman"/>
          <w:szCs w:val="24"/>
        </w:rPr>
        <w:t xml:space="preserve">jääb hoonestusõigust omanud isikule endiselt  </w:t>
      </w:r>
      <w:r w:rsidRPr="007B2C0D">
        <w:rPr>
          <w:rFonts w:cs="Times New Roman"/>
          <w:szCs w:val="24"/>
        </w:rPr>
        <w:t>maa korrastamis</w:t>
      </w:r>
      <w:r w:rsidR="009C3676">
        <w:rPr>
          <w:rFonts w:cs="Times New Roman"/>
          <w:szCs w:val="24"/>
        </w:rPr>
        <w:t xml:space="preserve">e </w:t>
      </w:r>
      <w:r w:rsidRPr="007B2C0D">
        <w:rPr>
          <w:rFonts w:cs="Times New Roman"/>
          <w:szCs w:val="24"/>
        </w:rPr>
        <w:t>kohustus.</w:t>
      </w:r>
      <w:bookmarkEnd w:id="14"/>
    </w:p>
    <w:p w14:paraId="1203D797" w14:textId="77777777" w:rsidR="00E85C68" w:rsidRDefault="00E85C68" w:rsidP="007B2C0D">
      <w:pPr>
        <w:jc w:val="both"/>
        <w:rPr>
          <w:rFonts w:cs="Times New Roman"/>
          <w:szCs w:val="24"/>
        </w:rPr>
      </w:pPr>
    </w:p>
    <w:p w14:paraId="09A3748F" w14:textId="2F7DAAFF" w:rsidR="00E85C68" w:rsidRDefault="00E85C68" w:rsidP="00E85C68">
      <w:pPr>
        <w:jc w:val="both"/>
        <w:rPr>
          <w:rFonts w:cs="Times New Roman"/>
          <w:szCs w:val="24"/>
        </w:rPr>
      </w:pPr>
      <w:r w:rsidRPr="00E85C68">
        <w:rPr>
          <w:rFonts w:cs="Times New Roman"/>
          <w:b/>
          <w:bCs/>
          <w:szCs w:val="24"/>
        </w:rPr>
        <w:t>Lõikega 5</w:t>
      </w:r>
      <w:r w:rsidRPr="00E85C68">
        <w:rPr>
          <w:rFonts w:cs="Times New Roman"/>
          <w:b/>
          <w:bCs/>
          <w:szCs w:val="24"/>
          <w:vertAlign w:val="superscript"/>
        </w:rPr>
        <w:t>4</w:t>
      </w:r>
      <w:r w:rsidRPr="00E85C68">
        <w:rPr>
          <w:rFonts w:cs="Times New Roman"/>
          <w:szCs w:val="24"/>
        </w:rPr>
        <w:t xml:space="preserve"> luuakse võimalus anda kehtiva kaevandamisloaga riigile kuuluv kinnisasi või selle osa kasutamiseks tähtajaliselt taastuvenergia ehitise ehitajale</w:t>
      </w:r>
      <w:r>
        <w:rPr>
          <w:rFonts w:cs="Times New Roman"/>
          <w:szCs w:val="24"/>
        </w:rPr>
        <w:t>, et kasutada kinnisasja</w:t>
      </w:r>
      <w:r w:rsidRPr="00E85C68">
        <w:rPr>
          <w:rFonts w:cs="Times New Roman"/>
          <w:szCs w:val="24"/>
        </w:rPr>
        <w:t xml:space="preserve"> </w:t>
      </w:r>
      <w:r w:rsidR="00140767">
        <w:rPr>
          <w:rFonts w:cs="Times New Roman"/>
          <w:szCs w:val="24"/>
        </w:rPr>
        <w:t xml:space="preserve">mh </w:t>
      </w:r>
      <w:r w:rsidRPr="00E85C68">
        <w:rPr>
          <w:rFonts w:cs="Times New Roman"/>
          <w:szCs w:val="24"/>
        </w:rPr>
        <w:t>kliimaneutraalse maakasutuse võimendamise eesmärgil. Kehtiva kaevandamisloaga riigimaad saab</w:t>
      </w:r>
      <w:r w:rsidR="00140767">
        <w:rPr>
          <w:rFonts w:cs="Times New Roman"/>
          <w:szCs w:val="24"/>
        </w:rPr>
        <w:t xml:space="preserve"> </w:t>
      </w:r>
      <w:r w:rsidR="00140767" w:rsidRPr="00140767">
        <w:rPr>
          <w:rFonts w:cs="Times New Roman"/>
          <w:szCs w:val="24"/>
        </w:rPr>
        <w:t>kombineeritult taastuvenergia projektiga</w:t>
      </w:r>
      <w:r w:rsidRPr="00E85C68">
        <w:rPr>
          <w:rFonts w:cs="Times New Roman"/>
          <w:szCs w:val="24"/>
        </w:rPr>
        <w:t xml:space="preserve"> </w:t>
      </w:r>
      <w:r>
        <w:rPr>
          <w:rFonts w:cs="Times New Roman"/>
          <w:szCs w:val="24"/>
        </w:rPr>
        <w:t xml:space="preserve">terviklikkuse huvides </w:t>
      </w:r>
      <w:r w:rsidR="00140767" w:rsidRPr="00140767">
        <w:rPr>
          <w:rFonts w:cs="Times New Roman"/>
          <w:szCs w:val="24"/>
        </w:rPr>
        <w:t xml:space="preserve">korrastada ja edaspidiselt </w:t>
      </w:r>
      <w:r>
        <w:rPr>
          <w:rFonts w:cs="Times New Roman"/>
          <w:szCs w:val="24"/>
        </w:rPr>
        <w:t xml:space="preserve">kasutada </w:t>
      </w:r>
      <w:r w:rsidR="00140767" w:rsidRPr="00140767">
        <w:rPr>
          <w:rFonts w:cs="Times New Roman"/>
          <w:szCs w:val="24"/>
        </w:rPr>
        <w:t xml:space="preserve">kliimaneutraalsuse saavutamise </w:t>
      </w:r>
      <w:r w:rsidR="00AC11AC">
        <w:rPr>
          <w:rFonts w:cs="Times New Roman"/>
          <w:szCs w:val="24"/>
        </w:rPr>
        <w:t xml:space="preserve">ja elurikkuse toetamise </w:t>
      </w:r>
      <w:r w:rsidR="00140767" w:rsidRPr="00140767">
        <w:rPr>
          <w:rFonts w:cs="Times New Roman"/>
          <w:szCs w:val="24"/>
        </w:rPr>
        <w:t xml:space="preserve">eesmärgil </w:t>
      </w:r>
      <w:r>
        <w:rPr>
          <w:rFonts w:cs="Times New Roman"/>
          <w:szCs w:val="24"/>
        </w:rPr>
        <w:t xml:space="preserve">mosaiiksemalt </w:t>
      </w:r>
      <w:r w:rsidRPr="00E85C68">
        <w:rPr>
          <w:rFonts w:cs="Times New Roman"/>
          <w:szCs w:val="24"/>
        </w:rPr>
        <w:t xml:space="preserve">mh märgalaks, sooks, elupaikade loomiseks. </w:t>
      </w:r>
      <w:r w:rsidR="007D4D7A">
        <w:rPr>
          <w:rFonts w:cs="Times New Roman"/>
          <w:szCs w:val="24"/>
        </w:rPr>
        <w:t xml:space="preserve">Infot </w:t>
      </w:r>
      <w:r w:rsidRPr="00E85C68">
        <w:rPr>
          <w:rFonts w:cs="Times New Roman"/>
          <w:szCs w:val="24"/>
        </w:rPr>
        <w:t>kaevandamisloaga riigimaa kliimaneutraalseks kasutamiseks</w:t>
      </w:r>
      <w:r w:rsidR="007D4D7A">
        <w:rPr>
          <w:rFonts w:cs="Times New Roman"/>
          <w:szCs w:val="24"/>
        </w:rPr>
        <w:t xml:space="preserve"> on</w:t>
      </w:r>
      <w:r w:rsidRPr="00E85C68">
        <w:rPr>
          <w:rFonts w:cs="Times New Roman"/>
          <w:szCs w:val="24"/>
        </w:rPr>
        <w:t xml:space="preserve"> võimalik saada keskkonnaotsuste infosüsteemi KOTKAS</w:t>
      </w:r>
      <w:r w:rsidRPr="00E85C68">
        <w:rPr>
          <w:rFonts w:cs="Times New Roman"/>
          <w:szCs w:val="24"/>
          <w:vertAlign w:val="superscript"/>
        </w:rPr>
        <w:footnoteReference w:customMarkFollows="1" w:id="7"/>
        <w:t>[1]</w:t>
      </w:r>
      <w:r w:rsidR="007D4D7A">
        <w:rPr>
          <w:rFonts w:cs="Times New Roman"/>
          <w:szCs w:val="24"/>
        </w:rPr>
        <w:t xml:space="preserve"> keskkonnakaitselubadest, mis on antud turbatootmiseks. </w:t>
      </w:r>
      <w:r w:rsidR="00AC11AC">
        <w:rPr>
          <w:rFonts w:cs="Times New Roman"/>
          <w:szCs w:val="24"/>
        </w:rPr>
        <w:t>Infot k</w:t>
      </w:r>
      <w:r w:rsidR="007D4D7A">
        <w:rPr>
          <w:rFonts w:cs="Times New Roman"/>
          <w:szCs w:val="24"/>
        </w:rPr>
        <w:t xml:space="preserve">onkreetsete </w:t>
      </w:r>
      <w:r w:rsidRPr="00E85C68">
        <w:rPr>
          <w:rFonts w:cs="Times New Roman"/>
          <w:szCs w:val="24"/>
        </w:rPr>
        <w:t>ala</w:t>
      </w:r>
      <w:r w:rsidR="007D4D7A">
        <w:rPr>
          <w:rFonts w:cs="Times New Roman"/>
          <w:szCs w:val="24"/>
        </w:rPr>
        <w:t>de</w:t>
      </w:r>
      <w:r w:rsidRPr="00E85C68">
        <w:rPr>
          <w:rFonts w:cs="Times New Roman"/>
          <w:szCs w:val="24"/>
        </w:rPr>
        <w:t xml:space="preserve"> kohta, kus maavara on ammendatud või ammendamas, valdab kaevandamisloa omaja.</w:t>
      </w:r>
      <w:r w:rsidR="007D4D7A">
        <w:rPr>
          <w:rFonts w:cs="Times New Roman"/>
          <w:szCs w:val="24"/>
        </w:rPr>
        <w:t xml:space="preserve"> </w:t>
      </w:r>
    </w:p>
    <w:p w14:paraId="52398C52" w14:textId="77777777" w:rsidR="00E85C68" w:rsidRPr="00E85C68" w:rsidRDefault="00E85C68" w:rsidP="00E85C68">
      <w:pPr>
        <w:jc w:val="both"/>
        <w:rPr>
          <w:rFonts w:cs="Times New Roman"/>
          <w:szCs w:val="24"/>
        </w:rPr>
      </w:pPr>
    </w:p>
    <w:p w14:paraId="5EBB359D" w14:textId="54F59F33" w:rsidR="00E85C68" w:rsidRPr="00E85C68" w:rsidRDefault="00E85C68" w:rsidP="00E85C68">
      <w:pPr>
        <w:jc w:val="both"/>
        <w:rPr>
          <w:rFonts w:cs="Times New Roman"/>
          <w:szCs w:val="24"/>
        </w:rPr>
      </w:pPr>
      <w:r w:rsidRPr="00E85C68">
        <w:rPr>
          <w:rFonts w:cs="Times New Roman"/>
          <w:b/>
          <w:bCs/>
          <w:szCs w:val="24"/>
        </w:rPr>
        <w:t>Lõike 5</w:t>
      </w:r>
      <w:r w:rsidRPr="00E85C68">
        <w:rPr>
          <w:rFonts w:cs="Times New Roman"/>
          <w:b/>
          <w:bCs/>
          <w:szCs w:val="24"/>
          <w:vertAlign w:val="superscript"/>
        </w:rPr>
        <w:t>5</w:t>
      </w:r>
      <w:r w:rsidRPr="00E85C68">
        <w:rPr>
          <w:rFonts w:cs="Times New Roman"/>
          <w:szCs w:val="24"/>
        </w:rPr>
        <w:t xml:space="preserve"> kohaselt tuleb taotlusele lisada </w:t>
      </w:r>
      <w:r w:rsidR="0082010C">
        <w:rPr>
          <w:rFonts w:cs="Times New Roman"/>
          <w:szCs w:val="24"/>
        </w:rPr>
        <w:t xml:space="preserve">taotletava ala terviklik kasutuselevõtu </w:t>
      </w:r>
      <w:r w:rsidR="00CB7D4A">
        <w:rPr>
          <w:rFonts w:cs="Times New Roman"/>
          <w:szCs w:val="24"/>
        </w:rPr>
        <w:t>lahendus</w:t>
      </w:r>
      <w:r w:rsidR="0082010C">
        <w:rPr>
          <w:rFonts w:cs="Times New Roman"/>
          <w:szCs w:val="24"/>
        </w:rPr>
        <w:t xml:space="preserve"> </w:t>
      </w:r>
      <w:r w:rsidRPr="00E85C68">
        <w:rPr>
          <w:rFonts w:cs="Times New Roman"/>
          <w:szCs w:val="24"/>
        </w:rPr>
        <w:t xml:space="preserve">ja </w:t>
      </w:r>
      <w:r w:rsidR="0082010C">
        <w:rPr>
          <w:rFonts w:cs="Times New Roman"/>
          <w:szCs w:val="24"/>
        </w:rPr>
        <w:t>info</w:t>
      </w:r>
      <w:r w:rsidR="0066683D">
        <w:rPr>
          <w:rFonts w:cs="Times New Roman"/>
          <w:szCs w:val="24"/>
        </w:rPr>
        <w:t xml:space="preserve">, kuidas kavandatakse ala muuta </w:t>
      </w:r>
      <w:r w:rsidR="009F3941">
        <w:rPr>
          <w:rFonts w:cs="Times New Roman"/>
          <w:szCs w:val="24"/>
        </w:rPr>
        <w:t>ökoloogiliste funktsioonide poolest toimivaks (nt loodusliku veerežiimi taast</w:t>
      </w:r>
      <w:r w:rsidR="00540907">
        <w:rPr>
          <w:rFonts w:cs="Times New Roman"/>
          <w:szCs w:val="24"/>
        </w:rPr>
        <w:t>u</w:t>
      </w:r>
      <w:r w:rsidR="009F3941">
        <w:rPr>
          <w:rFonts w:cs="Times New Roman"/>
          <w:szCs w:val="24"/>
        </w:rPr>
        <w:t xml:space="preserve">mine), elurikkuse taastumist toetavaks ja </w:t>
      </w:r>
      <w:r w:rsidR="0066683D">
        <w:rPr>
          <w:rFonts w:cs="Times New Roman"/>
          <w:szCs w:val="24"/>
        </w:rPr>
        <w:t>kliimaneutraalseks, kas</w:t>
      </w:r>
      <w:r w:rsidRPr="00E85C68">
        <w:rPr>
          <w:rFonts w:cs="Times New Roman"/>
          <w:szCs w:val="24"/>
        </w:rPr>
        <w:t xml:space="preserve"> </w:t>
      </w:r>
      <w:bookmarkStart w:id="15" w:name="_Hlk164240168"/>
      <w:r w:rsidRPr="00E85C68">
        <w:rPr>
          <w:rFonts w:cs="Times New Roman"/>
          <w:szCs w:val="24"/>
        </w:rPr>
        <w:t>CO</w:t>
      </w:r>
      <w:r w:rsidRPr="00E85C68">
        <w:rPr>
          <w:rFonts w:cs="Times New Roman"/>
          <w:szCs w:val="24"/>
          <w:vertAlign w:val="subscript"/>
        </w:rPr>
        <w:t>2</w:t>
      </w:r>
      <w:bookmarkEnd w:id="15"/>
      <w:r w:rsidRPr="00E85C68">
        <w:rPr>
          <w:rFonts w:cs="Times New Roman"/>
          <w:szCs w:val="24"/>
        </w:rPr>
        <w:t xml:space="preserve"> sidumise või kasvuhoonegaaside heite vähendamise </w:t>
      </w:r>
      <w:r w:rsidR="0066683D">
        <w:rPr>
          <w:rFonts w:cs="Times New Roman"/>
          <w:szCs w:val="24"/>
        </w:rPr>
        <w:t xml:space="preserve">kaudu. Selline </w:t>
      </w:r>
      <w:r w:rsidRPr="00E85C68">
        <w:rPr>
          <w:rFonts w:cs="Times New Roman"/>
          <w:szCs w:val="24"/>
        </w:rPr>
        <w:t>ülevaat</w:t>
      </w:r>
      <w:r w:rsidR="0066683D">
        <w:rPr>
          <w:rFonts w:cs="Times New Roman"/>
          <w:szCs w:val="24"/>
        </w:rPr>
        <w:t>lik ala korrastamise lahendus on vajalik</w:t>
      </w:r>
      <w:r w:rsidRPr="00E85C68">
        <w:rPr>
          <w:rFonts w:cs="Times New Roman"/>
          <w:szCs w:val="24"/>
        </w:rPr>
        <w:t xml:space="preserve"> </w:t>
      </w:r>
      <w:r w:rsidR="0066683D">
        <w:rPr>
          <w:rFonts w:cs="Times New Roman"/>
          <w:szCs w:val="24"/>
        </w:rPr>
        <w:t>tõendamaks</w:t>
      </w:r>
      <w:r w:rsidRPr="00E85C68">
        <w:rPr>
          <w:rFonts w:cs="Times New Roman"/>
          <w:szCs w:val="24"/>
        </w:rPr>
        <w:t xml:space="preserve">, kuidas on kavas </w:t>
      </w:r>
      <w:r w:rsidR="0066683D">
        <w:rPr>
          <w:rFonts w:cs="Times New Roman"/>
          <w:szCs w:val="24"/>
        </w:rPr>
        <w:t xml:space="preserve">taotletaval alal </w:t>
      </w:r>
      <w:r w:rsidRPr="00E85C68">
        <w:rPr>
          <w:rFonts w:cs="Times New Roman"/>
          <w:szCs w:val="24"/>
        </w:rPr>
        <w:t xml:space="preserve">korraldada maakasutuse seiret </w:t>
      </w:r>
      <w:r w:rsidR="009F3941">
        <w:rPr>
          <w:rFonts w:cs="Times New Roman"/>
          <w:szCs w:val="24"/>
        </w:rPr>
        <w:t xml:space="preserve">nii ökosüsteemi funktsioonide ja elurikkuse taastumise jälgimiseks kui ka </w:t>
      </w:r>
      <w:r w:rsidRPr="00E85C68">
        <w:rPr>
          <w:rFonts w:cs="Times New Roman"/>
          <w:szCs w:val="24"/>
        </w:rPr>
        <w:t>CO</w:t>
      </w:r>
      <w:r w:rsidRPr="00E85C68">
        <w:rPr>
          <w:rFonts w:cs="Times New Roman"/>
          <w:szCs w:val="24"/>
          <w:vertAlign w:val="subscript"/>
        </w:rPr>
        <w:t>2</w:t>
      </w:r>
      <w:r w:rsidRPr="00E85C68">
        <w:rPr>
          <w:rFonts w:cs="Times New Roman"/>
          <w:szCs w:val="24"/>
        </w:rPr>
        <w:t xml:space="preserve"> sidumis</w:t>
      </w:r>
      <w:r w:rsidR="0066683D">
        <w:rPr>
          <w:rFonts w:cs="Times New Roman"/>
          <w:szCs w:val="24"/>
        </w:rPr>
        <w:t>e</w:t>
      </w:r>
      <w:r w:rsidRPr="00E85C68">
        <w:rPr>
          <w:rFonts w:cs="Times New Roman"/>
          <w:szCs w:val="24"/>
        </w:rPr>
        <w:t xml:space="preserve"> või kasvuhoonegaaside heite vähendamis</w:t>
      </w:r>
      <w:r w:rsidR="0066683D">
        <w:rPr>
          <w:rFonts w:cs="Times New Roman"/>
          <w:szCs w:val="24"/>
        </w:rPr>
        <w:t>e eesmärgil</w:t>
      </w:r>
      <w:r w:rsidRPr="00E85C68">
        <w:rPr>
          <w:rFonts w:cs="Times New Roman"/>
          <w:szCs w:val="24"/>
        </w:rPr>
        <w:t>.</w:t>
      </w:r>
    </w:p>
    <w:bookmarkEnd w:id="12"/>
    <w:p w14:paraId="0BAED1A3" w14:textId="6930ABD5" w:rsidR="00636459" w:rsidRPr="007B2C0D" w:rsidRDefault="00636459" w:rsidP="007B2C0D">
      <w:pPr>
        <w:jc w:val="both"/>
        <w:rPr>
          <w:rFonts w:cs="Times New Roman"/>
          <w:szCs w:val="24"/>
        </w:rPr>
      </w:pPr>
    </w:p>
    <w:p w14:paraId="1A5C9116" w14:textId="0F34DD51" w:rsidR="006A6B76" w:rsidRDefault="0029770E" w:rsidP="007B2C0D">
      <w:pPr>
        <w:jc w:val="both"/>
        <w:rPr>
          <w:rFonts w:cs="Times New Roman"/>
          <w:szCs w:val="24"/>
        </w:rPr>
      </w:pPr>
      <w:r w:rsidRPr="007B2C0D">
        <w:rPr>
          <w:rFonts w:cs="Times New Roman"/>
          <w:b/>
          <w:bCs/>
          <w:szCs w:val="24"/>
        </w:rPr>
        <w:t xml:space="preserve">Paragrahvi </w:t>
      </w:r>
      <w:r w:rsidR="00913D55" w:rsidRPr="007B2C0D">
        <w:rPr>
          <w:rFonts w:cs="Times New Roman"/>
          <w:b/>
          <w:bCs/>
          <w:szCs w:val="24"/>
        </w:rPr>
        <w:t xml:space="preserve">1 </w:t>
      </w:r>
      <w:r w:rsidRPr="007B2C0D">
        <w:rPr>
          <w:rFonts w:cs="Times New Roman"/>
          <w:b/>
          <w:bCs/>
          <w:szCs w:val="24"/>
        </w:rPr>
        <w:t>punkt</w:t>
      </w:r>
      <w:r w:rsidR="00913D55" w:rsidRPr="007B2C0D">
        <w:rPr>
          <w:rFonts w:cs="Times New Roman"/>
          <w:b/>
          <w:bCs/>
          <w:szCs w:val="24"/>
        </w:rPr>
        <w:t xml:space="preserve"> 5</w:t>
      </w:r>
      <w:r w:rsidR="004A2178" w:rsidRPr="007B2C0D">
        <w:rPr>
          <w:rFonts w:cs="Times New Roman"/>
          <w:szCs w:val="24"/>
        </w:rPr>
        <w:t xml:space="preserve"> </w:t>
      </w:r>
      <w:r w:rsidR="00A000E3">
        <w:rPr>
          <w:rFonts w:cs="Times New Roman"/>
          <w:szCs w:val="24"/>
        </w:rPr>
        <w:t>–</w:t>
      </w:r>
      <w:r w:rsidR="004A2178" w:rsidRPr="007B2C0D">
        <w:rPr>
          <w:rFonts w:cs="Times New Roman"/>
          <w:szCs w:val="24"/>
        </w:rPr>
        <w:t xml:space="preserve"> riigile kuuluva kinnisasja kasutamist </w:t>
      </w:r>
      <w:r w:rsidR="009C3676">
        <w:rPr>
          <w:rFonts w:cs="Times New Roman"/>
          <w:szCs w:val="24"/>
        </w:rPr>
        <w:t>käsitlevat</w:t>
      </w:r>
      <w:r w:rsidR="004A2178" w:rsidRPr="007B2C0D">
        <w:rPr>
          <w:rFonts w:cs="Times New Roman"/>
          <w:szCs w:val="24"/>
        </w:rPr>
        <w:t xml:space="preserve"> § 90 täiendatakse lõikega </w:t>
      </w:r>
      <w:r w:rsidR="006A6B76" w:rsidRPr="007B2C0D">
        <w:rPr>
          <w:rFonts w:cs="Times New Roman"/>
          <w:szCs w:val="24"/>
        </w:rPr>
        <w:t>8</w:t>
      </w:r>
      <w:r w:rsidR="006A6B76" w:rsidRPr="007B2C0D">
        <w:rPr>
          <w:rFonts w:cs="Times New Roman"/>
          <w:szCs w:val="24"/>
          <w:vertAlign w:val="superscript"/>
        </w:rPr>
        <w:t>1</w:t>
      </w:r>
      <w:r w:rsidR="001B53F5" w:rsidRPr="007B2C0D">
        <w:rPr>
          <w:rFonts w:cs="Times New Roman"/>
          <w:szCs w:val="24"/>
        </w:rPr>
        <w:t>, millega</w:t>
      </w:r>
      <w:r w:rsidR="006A6B76" w:rsidRPr="007B2C0D">
        <w:rPr>
          <w:rFonts w:cs="Times New Roman"/>
          <w:szCs w:val="24"/>
        </w:rPr>
        <w:t xml:space="preserve"> reguleeri</w:t>
      </w:r>
      <w:r w:rsidR="001B53F5" w:rsidRPr="007B2C0D">
        <w:rPr>
          <w:rFonts w:cs="Times New Roman"/>
          <w:szCs w:val="24"/>
        </w:rPr>
        <w:t>takse</w:t>
      </w:r>
      <w:r w:rsidR="006A6B76" w:rsidRPr="007B2C0D">
        <w:rPr>
          <w:rFonts w:cs="Times New Roman"/>
          <w:szCs w:val="24"/>
        </w:rPr>
        <w:t xml:space="preserve"> taastuvenergia</w:t>
      </w:r>
      <w:r w:rsidR="00433A88">
        <w:rPr>
          <w:rFonts w:cs="Times New Roman"/>
          <w:szCs w:val="24"/>
        </w:rPr>
        <w:t xml:space="preserve"> </w:t>
      </w:r>
      <w:r w:rsidR="006A6B76" w:rsidRPr="007B2C0D">
        <w:rPr>
          <w:rFonts w:cs="Times New Roman"/>
          <w:szCs w:val="24"/>
        </w:rPr>
        <w:t>ehitise ehitamise eesmärgil kinnisasja kasutamise kulude tasumist. Taastuvenergia tootmise ettevalmistamise</w:t>
      </w:r>
      <w:r w:rsidR="003E04BE">
        <w:rPr>
          <w:rFonts w:cs="Times New Roman"/>
          <w:szCs w:val="24"/>
        </w:rPr>
        <w:t xml:space="preserve"> </w:t>
      </w:r>
      <w:r w:rsidR="006A6B76" w:rsidRPr="007B2C0D">
        <w:rPr>
          <w:rFonts w:cs="Times New Roman"/>
          <w:szCs w:val="24"/>
        </w:rPr>
        <w:t>ja ehitamisega</w:t>
      </w:r>
      <w:r w:rsidR="003E04BE">
        <w:rPr>
          <w:rFonts w:cs="Times New Roman"/>
          <w:szCs w:val="24"/>
        </w:rPr>
        <w:t xml:space="preserve"> või ehitisega </w:t>
      </w:r>
      <w:r w:rsidR="008234B4">
        <w:rPr>
          <w:rFonts w:cs="Times New Roman"/>
          <w:szCs w:val="24"/>
        </w:rPr>
        <w:t>hõlmatud</w:t>
      </w:r>
      <w:r w:rsidR="003E04BE">
        <w:rPr>
          <w:rFonts w:cs="Times New Roman"/>
          <w:szCs w:val="24"/>
        </w:rPr>
        <w:t xml:space="preserve"> </w:t>
      </w:r>
      <w:r w:rsidR="00B55CCB">
        <w:rPr>
          <w:rFonts w:cs="Times New Roman"/>
          <w:szCs w:val="24"/>
        </w:rPr>
        <w:t xml:space="preserve">ala </w:t>
      </w:r>
      <w:r w:rsidR="003E04BE">
        <w:rPr>
          <w:rFonts w:cs="Times New Roman"/>
          <w:szCs w:val="24"/>
        </w:rPr>
        <w:t>kliimaneutraalseks korrastamisega</w:t>
      </w:r>
      <w:r w:rsidR="006A6B76" w:rsidRPr="007B2C0D">
        <w:rPr>
          <w:rFonts w:cs="Times New Roman"/>
          <w:szCs w:val="24"/>
        </w:rPr>
        <w:t xml:space="preserve"> võivad kaasneda kulud, näiteks kinnisasja jagamine, kaevandamise ümberkorraldamine, veeärastussüsteemi või veerežiimi muutmine, juurdepääsutee muutmine</w:t>
      </w:r>
      <w:r w:rsidR="00DC2C49">
        <w:rPr>
          <w:rFonts w:cs="Times New Roman"/>
          <w:szCs w:val="24"/>
        </w:rPr>
        <w:t xml:space="preserve"> </w:t>
      </w:r>
      <w:r w:rsidR="006A6B76" w:rsidRPr="007B2C0D">
        <w:rPr>
          <w:rFonts w:cs="Times New Roman"/>
          <w:szCs w:val="24"/>
        </w:rPr>
        <w:t xml:space="preserve"> jmt. Taastuvenergia</w:t>
      </w:r>
      <w:r w:rsidR="00433A88">
        <w:rPr>
          <w:rFonts w:cs="Times New Roman"/>
          <w:szCs w:val="24"/>
        </w:rPr>
        <w:t xml:space="preserve"> </w:t>
      </w:r>
      <w:r w:rsidR="006A6B76" w:rsidRPr="007B2C0D">
        <w:rPr>
          <w:rFonts w:cs="Times New Roman"/>
          <w:szCs w:val="24"/>
        </w:rPr>
        <w:t>ehitise ehitamiseks õiguse saanud hoonestusõiguse oma</w:t>
      </w:r>
      <w:r w:rsidR="00C35986" w:rsidRPr="007B2C0D">
        <w:rPr>
          <w:rFonts w:cs="Times New Roman"/>
          <w:szCs w:val="24"/>
        </w:rPr>
        <w:t>ja</w:t>
      </w:r>
      <w:r w:rsidR="006A6B76" w:rsidRPr="007B2C0D">
        <w:rPr>
          <w:rFonts w:cs="Times New Roman"/>
          <w:szCs w:val="24"/>
        </w:rPr>
        <w:t xml:space="preserve"> kohustub lisaks kinnisasja kasutamisega seotud kuludele (hoonestusõigustasu, maamaks) tasuma ka kaevandamisloa omajale otsese varalise kahju selle tekkimisel. Kui ehitusluba ei ole antud, kannab kulud taastuvenergia</w:t>
      </w:r>
      <w:r w:rsidR="00433A88">
        <w:rPr>
          <w:rFonts w:cs="Times New Roman"/>
          <w:szCs w:val="24"/>
        </w:rPr>
        <w:t xml:space="preserve"> </w:t>
      </w:r>
      <w:r w:rsidR="006A6B76" w:rsidRPr="007B2C0D">
        <w:rPr>
          <w:rFonts w:cs="Times New Roman"/>
          <w:szCs w:val="24"/>
        </w:rPr>
        <w:t>ehitise ehitamiseks taotluse esitanud isik.</w:t>
      </w:r>
      <w:r w:rsidR="2FBFB132" w:rsidRPr="007B2C0D">
        <w:rPr>
          <w:rFonts w:cs="Times New Roman"/>
          <w:szCs w:val="24"/>
        </w:rPr>
        <w:t xml:space="preserve"> Varali</w:t>
      </w:r>
      <w:r w:rsidR="0022714A" w:rsidRPr="007B2C0D">
        <w:rPr>
          <w:rFonts w:cs="Times New Roman"/>
          <w:szCs w:val="24"/>
        </w:rPr>
        <w:t xml:space="preserve">ne kahju võib tekkida näiteks juhul, kui </w:t>
      </w:r>
      <w:r w:rsidR="00CF0556" w:rsidRPr="007B2C0D">
        <w:rPr>
          <w:rFonts w:cs="Times New Roman"/>
          <w:szCs w:val="24"/>
        </w:rPr>
        <w:t>ehit</w:t>
      </w:r>
      <w:r w:rsidR="009C3676">
        <w:rPr>
          <w:rFonts w:cs="Times New Roman"/>
          <w:szCs w:val="24"/>
        </w:rPr>
        <w:t>amise</w:t>
      </w:r>
      <w:r w:rsidR="00CF0556" w:rsidRPr="007B2C0D">
        <w:rPr>
          <w:rFonts w:cs="Times New Roman"/>
          <w:szCs w:val="24"/>
        </w:rPr>
        <w:t xml:space="preserve"> käigus põ</w:t>
      </w:r>
      <w:r w:rsidR="007E167B" w:rsidRPr="007B2C0D">
        <w:rPr>
          <w:rFonts w:cs="Times New Roman"/>
          <w:szCs w:val="24"/>
        </w:rPr>
        <w:t>h</w:t>
      </w:r>
      <w:r w:rsidR="00CF0556" w:rsidRPr="007B2C0D">
        <w:rPr>
          <w:rFonts w:cs="Times New Roman"/>
          <w:szCs w:val="24"/>
        </w:rPr>
        <w:t>justatakse tulekahj</w:t>
      </w:r>
      <w:r w:rsidR="00CE3BCB" w:rsidRPr="007B2C0D">
        <w:rPr>
          <w:rFonts w:cs="Times New Roman"/>
          <w:szCs w:val="24"/>
        </w:rPr>
        <w:t>u</w:t>
      </w:r>
      <w:r w:rsidR="00F37DDB" w:rsidRPr="007B2C0D">
        <w:rPr>
          <w:rFonts w:cs="Times New Roman"/>
          <w:szCs w:val="24"/>
        </w:rPr>
        <w:t xml:space="preserve"> või rikutakse kellegi vara.</w:t>
      </w:r>
    </w:p>
    <w:p w14:paraId="4E729DBE" w14:textId="77777777" w:rsidR="000D41FC" w:rsidRPr="007B2C0D" w:rsidRDefault="000D41FC" w:rsidP="007B2C0D">
      <w:pPr>
        <w:widowControl w:val="0"/>
        <w:suppressAutoHyphens/>
        <w:jc w:val="both"/>
        <w:rPr>
          <w:rFonts w:eastAsia="Times New Roman" w:cs="Times New Roman"/>
          <w:color w:val="000000"/>
          <w:szCs w:val="24"/>
          <w:bdr w:val="none" w:sz="0" w:space="0" w:color="auto" w:frame="1"/>
          <w:lang w:eastAsia="et-EE"/>
        </w:rPr>
      </w:pPr>
    </w:p>
    <w:p w14:paraId="07444A1F" w14:textId="5BD33BA0" w:rsidR="00CB1FA0" w:rsidRPr="007B2C0D" w:rsidRDefault="00CB1FA0" w:rsidP="007B2C0D">
      <w:pPr>
        <w:widowControl w:val="0"/>
        <w:suppressAutoHyphens/>
        <w:jc w:val="both"/>
        <w:rPr>
          <w:rFonts w:eastAsia="SimSun" w:cs="Times New Roman"/>
          <w:bCs/>
          <w:spacing w:val="-2"/>
          <w:kern w:val="2"/>
          <w:szCs w:val="24"/>
          <w:lang w:eastAsia="zh-CN" w:bidi="hi-IN"/>
        </w:rPr>
      </w:pPr>
      <w:r w:rsidRPr="007B2C0D">
        <w:rPr>
          <w:rFonts w:eastAsia="Times New Roman" w:cs="Times New Roman"/>
          <w:b/>
          <w:bCs/>
          <w:color w:val="000000"/>
          <w:szCs w:val="24"/>
          <w:bdr w:val="none" w:sz="0" w:space="0" w:color="auto" w:frame="1"/>
          <w:lang w:eastAsia="et-EE"/>
        </w:rPr>
        <w:t>§</w:t>
      </w:r>
      <w:r w:rsidR="000D41FC" w:rsidRPr="007B2C0D">
        <w:rPr>
          <w:rFonts w:eastAsia="Times New Roman" w:cs="Times New Roman"/>
          <w:b/>
          <w:bCs/>
          <w:color w:val="000000"/>
          <w:szCs w:val="24"/>
          <w:bdr w:val="none" w:sz="0" w:space="0" w:color="auto" w:frame="1"/>
          <w:lang w:eastAsia="et-EE"/>
        </w:rPr>
        <w:t xml:space="preserve"> </w:t>
      </w:r>
      <w:r w:rsidRPr="007B2C0D">
        <w:rPr>
          <w:rFonts w:eastAsia="Times New Roman" w:cs="Times New Roman"/>
          <w:b/>
          <w:bCs/>
          <w:color w:val="000000"/>
          <w:szCs w:val="24"/>
          <w:bdr w:val="none" w:sz="0" w:space="0" w:color="auto" w:frame="1"/>
          <w:lang w:eastAsia="et-EE"/>
        </w:rPr>
        <w:t>2</w:t>
      </w:r>
      <w:r w:rsidR="00B90E20" w:rsidRPr="007B2C0D">
        <w:rPr>
          <w:rFonts w:eastAsia="Times New Roman" w:cs="Times New Roman"/>
          <w:b/>
          <w:bCs/>
          <w:color w:val="000000"/>
          <w:szCs w:val="24"/>
          <w:bdr w:val="none" w:sz="0" w:space="0" w:color="auto" w:frame="1"/>
          <w:lang w:eastAsia="et-EE"/>
        </w:rPr>
        <w:t>.</w:t>
      </w:r>
      <w:r w:rsidR="000D41FC" w:rsidRPr="007B2C0D">
        <w:rPr>
          <w:rFonts w:eastAsia="Times New Roman" w:cs="Times New Roman"/>
          <w:b/>
          <w:bCs/>
          <w:color w:val="000000"/>
          <w:szCs w:val="24"/>
          <w:bdr w:val="none" w:sz="0" w:space="0" w:color="auto" w:frame="1"/>
          <w:lang w:eastAsia="et-EE"/>
        </w:rPr>
        <w:t xml:space="preserve"> </w:t>
      </w:r>
      <w:r w:rsidR="00B90E20" w:rsidRPr="007B2C0D">
        <w:rPr>
          <w:rFonts w:eastAsia="Times New Roman" w:cs="Times New Roman"/>
          <w:b/>
          <w:bCs/>
          <w:color w:val="000000"/>
          <w:szCs w:val="24"/>
          <w:bdr w:val="none" w:sz="0" w:space="0" w:color="auto" w:frame="1"/>
          <w:lang w:eastAsia="et-EE"/>
        </w:rPr>
        <w:t>R</w:t>
      </w:r>
      <w:r w:rsidR="0034677D" w:rsidRPr="007B2C0D">
        <w:rPr>
          <w:rFonts w:eastAsia="Times New Roman" w:cs="Times New Roman"/>
          <w:b/>
          <w:bCs/>
          <w:color w:val="000000"/>
          <w:szCs w:val="24"/>
          <w:bdr w:val="none" w:sz="0" w:space="0" w:color="auto" w:frame="1"/>
          <w:lang w:eastAsia="et-EE"/>
        </w:rPr>
        <w:t>iigivara</w:t>
      </w:r>
      <w:r w:rsidRPr="007B2C0D">
        <w:rPr>
          <w:rFonts w:eastAsia="Calibri" w:cs="Times New Roman"/>
          <w:b/>
          <w:bCs/>
          <w:szCs w:val="24"/>
          <w:shd w:val="clear" w:color="auto" w:fill="FFFFFF"/>
        </w:rPr>
        <w:t>seadus</w:t>
      </w:r>
      <w:r w:rsidR="00B90E20" w:rsidRPr="007B2C0D">
        <w:rPr>
          <w:rFonts w:eastAsia="Calibri" w:cs="Times New Roman"/>
          <w:b/>
          <w:bCs/>
          <w:szCs w:val="24"/>
          <w:shd w:val="clear" w:color="auto" w:fill="FFFFFF"/>
        </w:rPr>
        <w:t>e muutmine</w:t>
      </w:r>
    </w:p>
    <w:p w14:paraId="00006AF3" w14:textId="77777777" w:rsidR="002F42FD" w:rsidRPr="007B2C0D" w:rsidRDefault="002F42FD" w:rsidP="007B2C0D">
      <w:pPr>
        <w:jc w:val="both"/>
        <w:rPr>
          <w:rFonts w:cs="Times New Roman"/>
          <w:color w:val="000000"/>
          <w:szCs w:val="24"/>
        </w:rPr>
      </w:pPr>
    </w:p>
    <w:p w14:paraId="657A2E2F" w14:textId="1DFA1B9C" w:rsidR="00B30204" w:rsidRPr="007B2C0D" w:rsidRDefault="00BD2BF6" w:rsidP="007B2C0D">
      <w:pPr>
        <w:jc w:val="both"/>
        <w:rPr>
          <w:rFonts w:eastAsia="SimSun" w:cs="Times New Roman"/>
          <w:spacing w:val="-2"/>
          <w:kern w:val="2"/>
          <w:szCs w:val="24"/>
          <w:lang w:eastAsia="zh-CN" w:bidi="hi-IN"/>
        </w:rPr>
      </w:pPr>
      <w:r w:rsidRPr="007B2C0D">
        <w:rPr>
          <w:rFonts w:cs="Times New Roman"/>
          <w:color w:val="000000" w:themeColor="text1"/>
          <w:szCs w:val="24"/>
        </w:rPr>
        <w:t xml:space="preserve">Riigivaraseaduse § </w:t>
      </w:r>
      <w:r w:rsidR="00F6575F" w:rsidRPr="007B2C0D">
        <w:rPr>
          <w:rFonts w:cs="Times New Roman"/>
          <w:color w:val="000000" w:themeColor="text1"/>
          <w:szCs w:val="24"/>
        </w:rPr>
        <w:t>19</w:t>
      </w:r>
      <w:r w:rsidRPr="007B2C0D">
        <w:rPr>
          <w:rFonts w:cs="Times New Roman"/>
          <w:color w:val="000000" w:themeColor="text1"/>
          <w:szCs w:val="24"/>
        </w:rPr>
        <w:t xml:space="preserve"> </w:t>
      </w:r>
      <w:r w:rsidR="0029770E" w:rsidRPr="007B2C0D">
        <w:rPr>
          <w:rFonts w:cs="Times New Roman"/>
          <w:color w:val="000000" w:themeColor="text1"/>
          <w:szCs w:val="24"/>
        </w:rPr>
        <w:t xml:space="preserve">lõike </w:t>
      </w:r>
      <w:r w:rsidR="00F6575F" w:rsidRPr="007B2C0D">
        <w:rPr>
          <w:rFonts w:cs="Times New Roman"/>
          <w:color w:val="000000" w:themeColor="text1"/>
          <w:szCs w:val="24"/>
        </w:rPr>
        <w:t>2 punkti 2 kohaselt</w:t>
      </w:r>
      <w:r w:rsidR="00467762" w:rsidRPr="007B2C0D">
        <w:rPr>
          <w:rFonts w:cs="Times New Roman"/>
          <w:color w:val="000000"/>
          <w:szCs w:val="24"/>
        </w:rPr>
        <w:t xml:space="preserve"> on riigivara </w:t>
      </w:r>
      <w:r w:rsidR="00A000E3">
        <w:rPr>
          <w:rFonts w:cs="Times New Roman"/>
          <w:color w:val="000000"/>
          <w:szCs w:val="24"/>
        </w:rPr>
        <w:t xml:space="preserve">pikemaks ajaks kui kümme aastat </w:t>
      </w:r>
      <w:r w:rsidR="00467762" w:rsidRPr="007B2C0D">
        <w:rPr>
          <w:rFonts w:cs="Times New Roman"/>
          <w:color w:val="000000"/>
          <w:szCs w:val="24"/>
        </w:rPr>
        <w:t>kasutamiseks andmise otsustamisel vaja Vabariigi Valitsuse nõusolek</w:t>
      </w:r>
      <w:r w:rsidR="00A000E3">
        <w:rPr>
          <w:rFonts w:cs="Times New Roman"/>
          <w:color w:val="000000"/>
          <w:szCs w:val="24"/>
        </w:rPr>
        <w:t>ut</w:t>
      </w:r>
      <w:r w:rsidR="00467762" w:rsidRPr="007B2C0D">
        <w:rPr>
          <w:rFonts w:cs="Times New Roman"/>
          <w:color w:val="000000"/>
          <w:szCs w:val="24"/>
        </w:rPr>
        <w:t xml:space="preserve">. </w:t>
      </w:r>
      <w:r w:rsidR="00467762" w:rsidRPr="007B2C0D">
        <w:rPr>
          <w:rFonts w:eastAsia="SimSun" w:cs="Times New Roman"/>
          <w:szCs w:val="24"/>
          <w:lang w:bidi="hi-IN"/>
        </w:rPr>
        <w:t xml:space="preserve">Riigivaraseaduse </w:t>
      </w:r>
      <w:r w:rsidR="00467762" w:rsidRPr="007B2C0D">
        <w:rPr>
          <w:rFonts w:cs="Times New Roman"/>
          <w:szCs w:val="24"/>
        </w:rPr>
        <w:t xml:space="preserve">§ 19 lõiget 5 </w:t>
      </w:r>
      <w:r w:rsidR="00467762" w:rsidRPr="007B2C0D">
        <w:rPr>
          <w:rFonts w:eastAsia="SimSun" w:cs="Times New Roman"/>
          <w:spacing w:val="-2"/>
          <w:kern w:val="2"/>
          <w:szCs w:val="24"/>
          <w:lang w:eastAsia="zh-CN" w:bidi="hi-IN"/>
        </w:rPr>
        <w:t xml:space="preserve">muudetakse ja lisatakse </w:t>
      </w:r>
      <w:r w:rsidR="008821D9" w:rsidRPr="007B2C0D">
        <w:rPr>
          <w:rFonts w:eastAsia="SimSun" w:cs="Times New Roman"/>
          <w:spacing w:val="-2"/>
          <w:kern w:val="2"/>
          <w:szCs w:val="24"/>
          <w:lang w:eastAsia="zh-CN" w:bidi="hi-IN"/>
        </w:rPr>
        <w:t xml:space="preserve">erandina </w:t>
      </w:r>
      <w:r w:rsidR="00467762" w:rsidRPr="007B2C0D">
        <w:rPr>
          <w:rFonts w:eastAsia="SimSun" w:cs="Times New Roman"/>
          <w:spacing w:val="-2"/>
          <w:kern w:val="2"/>
          <w:szCs w:val="24"/>
          <w:lang w:eastAsia="zh-CN" w:bidi="hi-IN"/>
        </w:rPr>
        <w:t xml:space="preserve">võimalus otsustada </w:t>
      </w:r>
      <w:r w:rsidR="00695C50" w:rsidRPr="007B2C0D">
        <w:rPr>
          <w:rFonts w:eastAsia="SimSun" w:cs="Times New Roman"/>
          <w:szCs w:val="24"/>
          <w:lang w:eastAsia="zh-CN" w:bidi="hi-IN"/>
        </w:rPr>
        <w:t xml:space="preserve">riigivara </w:t>
      </w:r>
      <w:r w:rsidR="00467762" w:rsidRPr="007B2C0D">
        <w:rPr>
          <w:rFonts w:eastAsia="SimSun" w:cs="Times New Roman"/>
          <w:spacing w:val="-2"/>
          <w:kern w:val="2"/>
          <w:szCs w:val="24"/>
          <w:lang w:eastAsia="zh-CN" w:bidi="hi-IN"/>
        </w:rPr>
        <w:t xml:space="preserve">kasutuseks andmine tähtajaga üle </w:t>
      </w:r>
      <w:r w:rsidR="0029770E" w:rsidRPr="007B2C0D">
        <w:rPr>
          <w:rFonts w:eastAsia="SimSun" w:cs="Times New Roman"/>
          <w:spacing w:val="-2"/>
          <w:kern w:val="2"/>
          <w:szCs w:val="24"/>
          <w:lang w:eastAsia="zh-CN" w:bidi="hi-IN"/>
        </w:rPr>
        <w:t xml:space="preserve">kümne </w:t>
      </w:r>
      <w:r w:rsidR="00467762" w:rsidRPr="007B2C0D">
        <w:rPr>
          <w:rFonts w:eastAsia="SimSun" w:cs="Times New Roman"/>
          <w:spacing w:val="-2"/>
          <w:kern w:val="2"/>
          <w:szCs w:val="24"/>
          <w:lang w:eastAsia="zh-CN" w:bidi="hi-IN"/>
        </w:rPr>
        <w:t xml:space="preserve">aasta Vabariigi Valitsuse nõusolekuta, kui kinnisasi antakse kasutusse enampakkumise teel </w:t>
      </w:r>
      <w:r w:rsidR="00467762" w:rsidRPr="007B2C0D">
        <w:rPr>
          <w:rFonts w:cs="Times New Roman"/>
          <w:szCs w:val="24"/>
        </w:rPr>
        <w:t>taastuvenergia tootmiseks</w:t>
      </w:r>
      <w:r w:rsidR="00467762" w:rsidRPr="007B2C0D">
        <w:rPr>
          <w:rFonts w:eastAsia="SimSun" w:cs="Times New Roman"/>
          <w:spacing w:val="-2"/>
          <w:kern w:val="2"/>
          <w:szCs w:val="24"/>
          <w:lang w:eastAsia="zh-CN" w:bidi="hi-IN"/>
        </w:rPr>
        <w:t>.</w:t>
      </w:r>
    </w:p>
    <w:p w14:paraId="18E94BE3" w14:textId="77777777" w:rsidR="00B30204" w:rsidRPr="007B2C0D" w:rsidRDefault="00B30204" w:rsidP="007B2C0D">
      <w:pPr>
        <w:jc w:val="both"/>
        <w:rPr>
          <w:rFonts w:eastAsia="SimSun" w:cs="Times New Roman"/>
          <w:spacing w:val="-2"/>
          <w:kern w:val="2"/>
          <w:szCs w:val="24"/>
          <w:lang w:eastAsia="zh-CN" w:bidi="hi-IN"/>
        </w:rPr>
      </w:pPr>
    </w:p>
    <w:p w14:paraId="6C0621E7" w14:textId="0A786C28" w:rsidR="00B30204" w:rsidRPr="007B2C0D" w:rsidRDefault="00B30204" w:rsidP="007B2C0D">
      <w:pPr>
        <w:jc w:val="both"/>
        <w:rPr>
          <w:rFonts w:cs="Times New Roman"/>
          <w:color w:val="000000"/>
          <w:szCs w:val="24"/>
        </w:rPr>
      </w:pPr>
      <w:r w:rsidRPr="007B2C0D">
        <w:rPr>
          <w:rFonts w:cs="Times New Roman"/>
          <w:szCs w:val="24"/>
        </w:rPr>
        <w:t>Kui taastuvenergia</w:t>
      </w:r>
      <w:r w:rsidR="009C16DA">
        <w:rPr>
          <w:rFonts w:cs="Times New Roman"/>
          <w:szCs w:val="24"/>
        </w:rPr>
        <w:t xml:space="preserve"> </w:t>
      </w:r>
      <w:r w:rsidR="009E0A03" w:rsidRPr="007B2C0D">
        <w:rPr>
          <w:rFonts w:cs="Times New Roman"/>
          <w:szCs w:val="24"/>
        </w:rPr>
        <w:t>ehitis</w:t>
      </w:r>
      <w:r w:rsidRPr="007B2C0D">
        <w:rPr>
          <w:rFonts w:cs="Times New Roman"/>
          <w:szCs w:val="24"/>
        </w:rPr>
        <w:t xml:space="preserve"> on </w:t>
      </w:r>
      <w:r w:rsidR="009E0A03" w:rsidRPr="007B2C0D">
        <w:rPr>
          <w:rFonts w:cs="Times New Roman"/>
          <w:szCs w:val="24"/>
        </w:rPr>
        <w:t>ehitatud</w:t>
      </w:r>
      <w:r w:rsidRPr="007B2C0D">
        <w:rPr>
          <w:rFonts w:cs="Times New Roman"/>
          <w:szCs w:val="24"/>
        </w:rPr>
        <w:t xml:space="preserve">, on iga kümne aasta järel Vabariigi Valitsuses nõusoleku uuendamine formaalne ja valitsust </w:t>
      </w:r>
      <w:r w:rsidR="00F56861" w:rsidRPr="007B2C0D">
        <w:rPr>
          <w:rFonts w:cs="Times New Roman"/>
          <w:szCs w:val="24"/>
        </w:rPr>
        <w:t xml:space="preserve">ebamõistlikult </w:t>
      </w:r>
      <w:r w:rsidRPr="007B2C0D">
        <w:rPr>
          <w:rFonts w:cs="Times New Roman"/>
          <w:szCs w:val="24"/>
        </w:rPr>
        <w:t>koormav kohustus. Kui esinevad taastuvenergia</w:t>
      </w:r>
      <w:r w:rsidR="009C16DA">
        <w:rPr>
          <w:rFonts w:cs="Times New Roman"/>
          <w:szCs w:val="24"/>
        </w:rPr>
        <w:t xml:space="preserve"> </w:t>
      </w:r>
      <w:r w:rsidR="009E0A03" w:rsidRPr="007B2C0D">
        <w:rPr>
          <w:rFonts w:cs="Times New Roman"/>
          <w:szCs w:val="24"/>
        </w:rPr>
        <w:t>ehitise</w:t>
      </w:r>
      <w:r w:rsidRPr="007B2C0D">
        <w:rPr>
          <w:rFonts w:cs="Times New Roman"/>
          <w:szCs w:val="24"/>
        </w:rPr>
        <w:t xml:space="preserve"> kasutusloa kehtetuks tunnistamise alused või muud alused, miks </w:t>
      </w:r>
      <w:r w:rsidR="009E0A03" w:rsidRPr="007B2C0D">
        <w:rPr>
          <w:rFonts w:cs="Times New Roman"/>
          <w:szCs w:val="24"/>
        </w:rPr>
        <w:t>ehitise</w:t>
      </w:r>
      <w:r w:rsidRPr="007B2C0D">
        <w:rPr>
          <w:rFonts w:cs="Times New Roman"/>
          <w:szCs w:val="24"/>
        </w:rPr>
        <w:t xml:space="preserve"> käitamine peatatakse, on võimalik ka hoonestusluba ja maakasutusõigus lõpetada. </w:t>
      </w:r>
      <w:r w:rsidRPr="007B2C0D">
        <w:rPr>
          <w:rFonts w:cs="Times New Roman"/>
          <w:color w:val="000000" w:themeColor="text1"/>
          <w:szCs w:val="24"/>
        </w:rPr>
        <w:t xml:space="preserve">Vabariigi Valitsuse nõusolekust loobumine võimaldab vähendada taastuvenergia tootmiseks maakasutusõiguse andmise menetlusteks kuluvat aega </w:t>
      </w:r>
      <w:r w:rsidR="00A000E3">
        <w:rPr>
          <w:rFonts w:cs="Times New Roman"/>
          <w:color w:val="000000" w:themeColor="text1"/>
          <w:szCs w:val="24"/>
        </w:rPr>
        <w:t xml:space="preserve">ning töö- </w:t>
      </w:r>
      <w:r w:rsidRPr="007B2C0D">
        <w:rPr>
          <w:rFonts w:cs="Times New Roman"/>
          <w:color w:val="000000" w:themeColor="text1"/>
          <w:szCs w:val="24"/>
        </w:rPr>
        <w:t>ja halduskoormust.</w:t>
      </w:r>
    </w:p>
    <w:p w14:paraId="31AE426C" w14:textId="115C97B0" w:rsidR="00EF18DC" w:rsidRPr="007B2C0D" w:rsidRDefault="00EF18DC" w:rsidP="007B2C0D">
      <w:pPr>
        <w:jc w:val="both"/>
        <w:rPr>
          <w:rFonts w:eastAsia="SimSun" w:cs="Times New Roman"/>
          <w:szCs w:val="24"/>
          <w:lang w:bidi="hi-IN"/>
        </w:rPr>
      </w:pPr>
    </w:p>
    <w:p w14:paraId="675F8129" w14:textId="5DA01690" w:rsidR="00EF18DC" w:rsidRPr="007B2C0D" w:rsidRDefault="00EF18DC" w:rsidP="007B2C0D">
      <w:pPr>
        <w:jc w:val="both"/>
        <w:rPr>
          <w:rFonts w:eastAsia="SimSun" w:cs="Times New Roman"/>
          <w:bCs/>
          <w:spacing w:val="-2"/>
          <w:kern w:val="2"/>
          <w:szCs w:val="24"/>
          <w:lang w:eastAsia="zh-CN" w:bidi="hi-IN"/>
        </w:rPr>
      </w:pPr>
      <w:r w:rsidRPr="007B2C0D">
        <w:rPr>
          <w:rFonts w:eastAsia="SimSun" w:cs="Times New Roman"/>
          <w:szCs w:val="24"/>
          <w:lang w:bidi="hi-IN"/>
        </w:rPr>
        <w:t xml:space="preserve">Riigivaraseaduse </w:t>
      </w:r>
      <w:r w:rsidRPr="007B2C0D">
        <w:rPr>
          <w:rFonts w:cs="Times New Roman"/>
          <w:szCs w:val="24"/>
        </w:rPr>
        <w:t xml:space="preserve">§ 19 lõiget 5 </w:t>
      </w:r>
      <w:r w:rsidRPr="007B2C0D">
        <w:rPr>
          <w:rFonts w:eastAsia="SimSun" w:cs="Times New Roman"/>
          <w:bCs/>
          <w:spacing w:val="-2"/>
          <w:kern w:val="2"/>
          <w:szCs w:val="24"/>
          <w:lang w:eastAsia="zh-CN" w:bidi="hi-IN"/>
        </w:rPr>
        <w:t xml:space="preserve">muudetakse ülaltoodu </w:t>
      </w:r>
      <w:r w:rsidR="00DA5CEE">
        <w:rPr>
          <w:rFonts w:eastAsia="SimSun" w:cs="Times New Roman"/>
          <w:bCs/>
          <w:spacing w:val="-2"/>
          <w:kern w:val="2"/>
          <w:szCs w:val="24"/>
          <w:lang w:eastAsia="zh-CN" w:bidi="hi-IN"/>
        </w:rPr>
        <w:t>alusel</w:t>
      </w:r>
      <w:r w:rsidRPr="007B2C0D">
        <w:rPr>
          <w:rFonts w:eastAsia="SimSun" w:cs="Times New Roman"/>
          <w:bCs/>
          <w:spacing w:val="-2"/>
          <w:kern w:val="2"/>
          <w:szCs w:val="24"/>
          <w:lang w:eastAsia="zh-CN" w:bidi="hi-IN"/>
        </w:rPr>
        <w:t xml:space="preserve"> </w:t>
      </w:r>
      <w:r w:rsidR="005C1852" w:rsidRPr="007B2C0D">
        <w:rPr>
          <w:rFonts w:eastAsia="SimSun" w:cs="Times New Roman"/>
          <w:bCs/>
          <w:spacing w:val="-2"/>
          <w:kern w:val="2"/>
          <w:szCs w:val="24"/>
          <w:lang w:eastAsia="zh-CN" w:bidi="hi-IN"/>
        </w:rPr>
        <w:t xml:space="preserve">ka </w:t>
      </w:r>
      <w:r w:rsidR="00F204FF" w:rsidRPr="007B2C0D">
        <w:rPr>
          <w:rFonts w:eastAsia="SimSun" w:cs="Times New Roman"/>
          <w:bCs/>
          <w:spacing w:val="-2"/>
          <w:kern w:val="2"/>
          <w:szCs w:val="24"/>
          <w:lang w:eastAsia="zh-CN" w:bidi="hi-IN"/>
        </w:rPr>
        <w:t>normitehniliselt</w:t>
      </w:r>
      <w:r w:rsidR="00A000E3">
        <w:rPr>
          <w:rFonts w:eastAsia="SimSun" w:cs="Times New Roman"/>
          <w:bCs/>
          <w:spacing w:val="-2"/>
          <w:kern w:val="2"/>
          <w:szCs w:val="24"/>
          <w:lang w:eastAsia="zh-CN" w:bidi="hi-IN"/>
        </w:rPr>
        <w:t>:</w:t>
      </w:r>
      <w:r w:rsidRPr="007B2C0D">
        <w:rPr>
          <w:rFonts w:eastAsia="SimSun" w:cs="Times New Roman"/>
          <w:bCs/>
          <w:spacing w:val="-2"/>
          <w:kern w:val="2"/>
          <w:szCs w:val="24"/>
          <w:lang w:eastAsia="zh-CN" w:bidi="hi-IN"/>
        </w:rPr>
        <w:t xml:space="preserve"> lõike 5 </w:t>
      </w:r>
      <w:r w:rsidR="00853828" w:rsidRPr="007B2C0D">
        <w:rPr>
          <w:rFonts w:eastAsia="SimSun" w:cs="Times New Roman"/>
          <w:bCs/>
          <w:spacing w:val="-2"/>
          <w:kern w:val="2"/>
          <w:szCs w:val="24"/>
          <w:lang w:eastAsia="zh-CN" w:bidi="hi-IN"/>
        </w:rPr>
        <w:t xml:space="preserve">senisest </w:t>
      </w:r>
      <w:r w:rsidRPr="007B2C0D">
        <w:rPr>
          <w:rFonts w:eastAsia="SimSun" w:cs="Times New Roman"/>
          <w:bCs/>
          <w:spacing w:val="-2"/>
          <w:kern w:val="2"/>
          <w:szCs w:val="24"/>
          <w:lang w:eastAsia="zh-CN" w:bidi="hi-IN"/>
        </w:rPr>
        <w:t>tekstist moodustatakse punktid 1 ja 2 ning lisatakse punkt 3.</w:t>
      </w:r>
    </w:p>
    <w:p w14:paraId="28FD8EB0" w14:textId="77777777" w:rsidR="00CB1FA0" w:rsidRPr="007B2C0D" w:rsidRDefault="00CB1FA0" w:rsidP="007B2C0D">
      <w:pPr>
        <w:jc w:val="both"/>
        <w:rPr>
          <w:rFonts w:eastAsia="SimSun" w:cs="Times New Roman"/>
          <w:kern w:val="1"/>
          <w:szCs w:val="24"/>
          <w:lang w:eastAsia="zh-CN" w:bidi="hi-IN"/>
        </w:rPr>
      </w:pPr>
    </w:p>
    <w:p w14:paraId="2BDE9589" w14:textId="4282D456" w:rsidR="002F42FD" w:rsidRPr="007B2C0D" w:rsidRDefault="00FB79C5" w:rsidP="007B2C0D">
      <w:pPr>
        <w:jc w:val="both"/>
        <w:rPr>
          <w:rFonts w:eastAsia="Calibri" w:cs="Times New Roman"/>
          <w:szCs w:val="24"/>
        </w:rPr>
      </w:pPr>
      <w:r w:rsidRPr="007B2C0D">
        <w:rPr>
          <w:rFonts w:cs="Times New Roman"/>
          <w:b/>
          <w:bCs/>
          <w:szCs w:val="24"/>
          <w:bdr w:val="none" w:sz="0" w:space="0" w:color="auto" w:frame="1"/>
          <w:lang w:eastAsia="et-EE"/>
        </w:rPr>
        <w:t xml:space="preserve">§ </w:t>
      </w:r>
      <w:r w:rsidR="004E4B60" w:rsidRPr="007B2C0D">
        <w:rPr>
          <w:rFonts w:cs="Times New Roman"/>
          <w:b/>
          <w:bCs/>
          <w:szCs w:val="24"/>
          <w:bdr w:val="none" w:sz="0" w:space="0" w:color="auto" w:frame="1"/>
          <w:lang w:eastAsia="et-EE"/>
        </w:rPr>
        <w:t>3</w:t>
      </w:r>
      <w:r w:rsidR="009148C3" w:rsidRPr="007B2C0D">
        <w:rPr>
          <w:rFonts w:cs="Times New Roman"/>
          <w:b/>
          <w:bCs/>
          <w:szCs w:val="24"/>
          <w:bdr w:val="none" w:sz="0" w:space="0" w:color="auto" w:frame="1"/>
          <w:lang w:eastAsia="et-EE"/>
        </w:rPr>
        <w:t>.</w:t>
      </w:r>
      <w:r w:rsidR="000D41FC" w:rsidRPr="007B2C0D">
        <w:rPr>
          <w:rFonts w:cs="Times New Roman"/>
          <w:b/>
          <w:bCs/>
          <w:szCs w:val="24"/>
          <w:bdr w:val="none" w:sz="0" w:space="0" w:color="auto" w:frame="1"/>
          <w:lang w:eastAsia="et-EE"/>
        </w:rPr>
        <w:t xml:space="preserve"> </w:t>
      </w:r>
      <w:r w:rsidRPr="007B2C0D">
        <w:rPr>
          <w:rFonts w:eastAsia="SimSun" w:cs="Times New Roman"/>
          <w:b/>
          <w:bCs/>
          <w:kern w:val="1"/>
          <w:szCs w:val="24"/>
          <w:lang w:eastAsia="zh-CN" w:bidi="hi-IN"/>
        </w:rPr>
        <w:t>M</w:t>
      </w:r>
      <w:r w:rsidR="0034677D" w:rsidRPr="007B2C0D">
        <w:rPr>
          <w:rFonts w:eastAsia="SimSun" w:cs="Times New Roman"/>
          <w:b/>
          <w:bCs/>
          <w:kern w:val="1"/>
          <w:szCs w:val="24"/>
          <w:lang w:eastAsia="zh-CN" w:bidi="hi-IN"/>
        </w:rPr>
        <w:t>aakatastriseadus</w:t>
      </w:r>
      <w:r w:rsidRPr="007B2C0D">
        <w:rPr>
          <w:rFonts w:eastAsia="SimSun" w:cs="Times New Roman"/>
          <w:b/>
          <w:bCs/>
          <w:kern w:val="1"/>
          <w:szCs w:val="24"/>
          <w:lang w:eastAsia="zh-CN" w:bidi="hi-IN"/>
        </w:rPr>
        <w:t>e muutmine</w:t>
      </w:r>
    </w:p>
    <w:p w14:paraId="6BD7041B" w14:textId="77777777" w:rsidR="00F022B8" w:rsidRPr="007B2C0D" w:rsidRDefault="00F022B8" w:rsidP="007B2C0D">
      <w:pPr>
        <w:jc w:val="both"/>
        <w:rPr>
          <w:rFonts w:eastAsia="Calibri" w:cs="Times New Roman"/>
          <w:szCs w:val="24"/>
        </w:rPr>
      </w:pPr>
    </w:p>
    <w:p w14:paraId="524A0E32" w14:textId="7E3A5C01" w:rsidR="00B07DF0" w:rsidRPr="007B2C0D" w:rsidRDefault="00B07DF0" w:rsidP="007B2C0D">
      <w:pPr>
        <w:jc w:val="both"/>
        <w:rPr>
          <w:rFonts w:eastAsia="SimSun" w:cs="Times New Roman"/>
          <w:spacing w:val="-2"/>
          <w:kern w:val="2"/>
          <w:szCs w:val="24"/>
          <w:lang w:eastAsia="zh-CN" w:bidi="hi-IN"/>
        </w:rPr>
      </w:pPr>
      <w:r w:rsidRPr="007B2C0D">
        <w:rPr>
          <w:rFonts w:eastAsia="Calibri" w:cs="Times New Roman"/>
          <w:szCs w:val="24"/>
        </w:rPr>
        <w:t>Maakatastriseaduse</w:t>
      </w:r>
      <w:r w:rsidR="00634742" w:rsidRPr="007B2C0D">
        <w:rPr>
          <w:rFonts w:eastAsia="Calibri" w:cs="Times New Roman"/>
          <w:szCs w:val="24"/>
        </w:rPr>
        <w:t>s</w:t>
      </w:r>
      <w:r w:rsidRPr="007B2C0D">
        <w:rPr>
          <w:rFonts w:eastAsia="Calibri" w:cs="Times New Roman"/>
          <w:szCs w:val="24"/>
        </w:rPr>
        <w:t xml:space="preserve"> § </w:t>
      </w:r>
      <w:r w:rsidRPr="007B2C0D">
        <w:rPr>
          <w:rFonts w:eastAsia="SimSun" w:cs="Times New Roman"/>
          <w:spacing w:val="-2"/>
          <w:kern w:val="2"/>
          <w:szCs w:val="24"/>
          <w:lang w:eastAsia="zh-CN" w:bidi="hi-IN"/>
        </w:rPr>
        <w:t>18</w:t>
      </w:r>
      <w:r w:rsidRPr="007B2C0D">
        <w:rPr>
          <w:rFonts w:eastAsia="SimSun" w:cs="Times New Roman"/>
          <w:spacing w:val="-2"/>
          <w:kern w:val="2"/>
          <w:szCs w:val="24"/>
          <w:vertAlign w:val="superscript"/>
          <w:lang w:eastAsia="zh-CN" w:bidi="hi-IN"/>
        </w:rPr>
        <w:t>2</w:t>
      </w:r>
      <w:r w:rsidRPr="007B2C0D">
        <w:rPr>
          <w:rFonts w:eastAsia="SimSun" w:cs="Times New Roman"/>
          <w:spacing w:val="-2"/>
          <w:kern w:val="2"/>
          <w:szCs w:val="24"/>
          <w:lang w:eastAsia="zh-CN" w:bidi="hi-IN"/>
        </w:rPr>
        <w:t xml:space="preserve"> lõiget 4 täiendatakse ja</w:t>
      </w:r>
      <w:r w:rsidR="00D04D33" w:rsidRPr="007B2C0D">
        <w:rPr>
          <w:rFonts w:eastAsia="SimSun" w:cs="Times New Roman"/>
          <w:spacing w:val="-2"/>
          <w:kern w:val="2"/>
          <w:szCs w:val="24"/>
          <w:lang w:eastAsia="zh-CN" w:bidi="hi-IN"/>
        </w:rPr>
        <w:t xml:space="preserve"> </w:t>
      </w:r>
      <w:r w:rsidRPr="007B2C0D">
        <w:rPr>
          <w:rFonts w:eastAsia="SimSun" w:cs="Times New Roman"/>
          <w:spacing w:val="-2"/>
          <w:kern w:val="2"/>
          <w:szCs w:val="24"/>
          <w:lang w:eastAsia="zh-CN" w:bidi="hi-IN"/>
        </w:rPr>
        <w:t xml:space="preserve">lisatakse võimalus katastriüksusele, millele on antud kaevandamisluba, määrata põhjendatud juhul </w:t>
      </w:r>
      <w:r w:rsidRPr="007B2C0D">
        <w:rPr>
          <w:rFonts w:cs="Times New Roman"/>
          <w:color w:val="202020"/>
          <w:szCs w:val="24"/>
          <w:shd w:val="clear" w:color="auto" w:fill="FFFFFF"/>
        </w:rPr>
        <w:t xml:space="preserve">mäetööstusmaa või turbatööstusmaa </w:t>
      </w:r>
      <w:r w:rsidRPr="007B2C0D">
        <w:rPr>
          <w:rFonts w:cs="Times New Roman"/>
          <w:szCs w:val="24"/>
        </w:rPr>
        <w:t>sihtotstarbe</w:t>
      </w:r>
      <w:r w:rsidR="00A000E3">
        <w:rPr>
          <w:rFonts w:cs="Times New Roman"/>
          <w:szCs w:val="24"/>
        </w:rPr>
        <w:t>ga</w:t>
      </w:r>
      <w:r w:rsidRPr="007B2C0D">
        <w:rPr>
          <w:rFonts w:cs="Times New Roman"/>
          <w:szCs w:val="24"/>
        </w:rPr>
        <w:t xml:space="preserve"> </w:t>
      </w:r>
      <w:r w:rsidR="007669C0" w:rsidRPr="007B2C0D">
        <w:rPr>
          <w:rFonts w:cs="Times New Roman"/>
          <w:szCs w:val="24"/>
        </w:rPr>
        <w:t>sama</w:t>
      </w:r>
      <w:r w:rsidR="00A000E3">
        <w:rPr>
          <w:rFonts w:cs="Times New Roman"/>
          <w:szCs w:val="24"/>
        </w:rPr>
        <w:t xml:space="preserve">l </w:t>
      </w:r>
      <w:r w:rsidR="007669C0" w:rsidRPr="007B2C0D">
        <w:rPr>
          <w:rFonts w:cs="Times New Roman"/>
          <w:szCs w:val="24"/>
        </w:rPr>
        <w:t>a</w:t>
      </w:r>
      <w:r w:rsidR="00A000E3">
        <w:rPr>
          <w:rFonts w:cs="Times New Roman"/>
          <w:szCs w:val="24"/>
        </w:rPr>
        <w:t>jal</w:t>
      </w:r>
      <w:r w:rsidRPr="007B2C0D">
        <w:rPr>
          <w:rFonts w:cs="Times New Roman"/>
          <w:szCs w:val="24"/>
        </w:rPr>
        <w:t xml:space="preserve"> muid sihtotstarbeid. Selleks on vajalik maapõueseaduse § 15 lõikes 1 nimetatud asutuse luba. Muu sihtotstarbe määramine on põhjendatud näiteks juhul, kui kehtiva kaevandamisloaga mäeeraldise ala on vaja kasutada </w:t>
      </w:r>
      <w:r w:rsidRPr="007B2C0D">
        <w:rPr>
          <w:rFonts w:eastAsia="SimSun" w:cs="Times New Roman"/>
          <w:spacing w:val="-2"/>
          <w:kern w:val="2"/>
          <w:szCs w:val="24"/>
          <w:lang w:eastAsia="zh-CN" w:bidi="hi-IN"/>
        </w:rPr>
        <w:t>taastuvenergia tootmiseks, taastuvenergia</w:t>
      </w:r>
      <w:r w:rsidR="009C16DA">
        <w:rPr>
          <w:rFonts w:eastAsia="SimSun" w:cs="Times New Roman"/>
          <w:spacing w:val="-2"/>
          <w:kern w:val="2"/>
          <w:szCs w:val="24"/>
          <w:lang w:eastAsia="zh-CN" w:bidi="hi-IN"/>
        </w:rPr>
        <w:t xml:space="preserve"> </w:t>
      </w:r>
      <w:r w:rsidRPr="007B2C0D">
        <w:rPr>
          <w:rFonts w:eastAsia="SimSun" w:cs="Times New Roman"/>
          <w:spacing w:val="-2"/>
          <w:kern w:val="2"/>
          <w:szCs w:val="24"/>
          <w:lang w:eastAsia="zh-CN" w:bidi="hi-IN"/>
        </w:rPr>
        <w:t xml:space="preserve">ehitise ehitamiseks, </w:t>
      </w:r>
      <w:proofErr w:type="spellStart"/>
      <w:r w:rsidRPr="007B2C0D">
        <w:rPr>
          <w:rFonts w:eastAsia="SimSun" w:cs="Times New Roman"/>
          <w:spacing w:val="-2"/>
          <w:kern w:val="2"/>
          <w:szCs w:val="24"/>
          <w:lang w:eastAsia="zh-CN" w:bidi="hi-IN"/>
        </w:rPr>
        <w:t>riigikaitseliseks</w:t>
      </w:r>
      <w:proofErr w:type="spellEnd"/>
      <w:r w:rsidRPr="007B2C0D">
        <w:rPr>
          <w:rFonts w:eastAsia="SimSun" w:cs="Times New Roman"/>
          <w:spacing w:val="-2"/>
          <w:kern w:val="2"/>
          <w:szCs w:val="24"/>
          <w:lang w:eastAsia="zh-CN" w:bidi="hi-IN"/>
        </w:rPr>
        <w:t xml:space="preserve"> tegevuseks või muuks riigile strateegiliselt oluliseks tegevuseks.</w:t>
      </w:r>
      <w:r w:rsidR="00597E6A" w:rsidRPr="007B2C0D">
        <w:rPr>
          <w:rFonts w:eastAsia="SimSun" w:cs="Times New Roman"/>
          <w:spacing w:val="-2"/>
          <w:kern w:val="2"/>
          <w:szCs w:val="24"/>
          <w:lang w:eastAsia="zh-CN" w:bidi="hi-IN"/>
        </w:rPr>
        <w:t xml:space="preserve"> Samuti toetab see </w:t>
      </w:r>
      <w:r w:rsidR="00A000E3" w:rsidRPr="007B2C0D">
        <w:rPr>
          <w:rFonts w:eastAsia="SimSun" w:cs="Times New Roman"/>
          <w:spacing w:val="-2"/>
          <w:kern w:val="2"/>
          <w:szCs w:val="24"/>
          <w:lang w:eastAsia="zh-CN" w:bidi="hi-IN"/>
        </w:rPr>
        <w:t xml:space="preserve">kaevandatud maa </w:t>
      </w:r>
      <w:r w:rsidR="00D4160F" w:rsidRPr="007B2C0D">
        <w:rPr>
          <w:rFonts w:eastAsia="SimSun" w:cs="Times New Roman"/>
          <w:spacing w:val="-2"/>
          <w:kern w:val="2"/>
          <w:szCs w:val="24"/>
          <w:lang w:eastAsia="zh-CN" w:bidi="hi-IN"/>
        </w:rPr>
        <w:t xml:space="preserve">kiiremat osalist korrastamist </w:t>
      </w:r>
      <w:r w:rsidR="00A000E3">
        <w:rPr>
          <w:rFonts w:eastAsia="SimSun" w:cs="Times New Roman"/>
          <w:spacing w:val="-2"/>
          <w:kern w:val="2"/>
          <w:szCs w:val="24"/>
          <w:lang w:eastAsia="zh-CN" w:bidi="hi-IN"/>
        </w:rPr>
        <w:t>ning selle</w:t>
      </w:r>
      <w:r w:rsidR="00D4160F" w:rsidRPr="007B2C0D">
        <w:rPr>
          <w:rFonts w:eastAsia="SimSun" w:cs="Times New Roman"/>
          <w:spacing w:val="-2"/>
          <w:kern w:val="2"/>
          <w:szCs w:val="24"/>
          <w:lang w:eastAsia="zh-CN" w:bidi="hi-IN"/>
        </w:rPr>
        <w:t xml:space="preserve"> riigile muuks kasutamiseks tagastamist</w:t>
      </w:r>
      <w:r w:rsidR="00AD62FF" w:rsidRPr="007B2C0D">
        <w:rPr>
          <w:rFonts w:eastAsia="SimSun" w:cs="Times New Roman"/>
          <w:spacing w:val="-2"/>
          <w:kern w:val="2"/>
          <w:szCs w:val="24"/>
          <w:lang w:eastAsia="zh-CN" w:bidi="hi-IN"/>
        </w:rPr>
        <w:t>, näiteks maatulundusmaana</w:t>
      </w:r>
      <w:r w:rsidR="00D4160F" w:rsidRPr="007B2C0D">
        <w:rPr>
          <w:rFonts w:eastAsia="SimSun" w:cs="Times New Roman"/>
          <w:spacing w:val="-2"/>
          <w:kern w:val="2"/>
          <w:szCs w:val="24"/>
          <w:lang w:eastAsia="zh-CN" w:bidi="hi-IN"/>
        </w:rPr>
        <w:t>.</w:t>
      </w:r>
    </w:p>
    <w:p w14:paraId="7E0F65D5" w14:textId="77777777" w:rsidR="00B07DF0" w:rsidRPr="007B2C0D" w:rsidRDefault="00B07DF0" w:rsidP="007B2C0D">
      <w:pPr>
        <w:jc w:val="both"/>
        <w:rPr>
          <w:rFonts w:cs="Times New Roman"/>
          <w:szCs w:val="24"/>
        </w:rPr>
      </w:pPr>
    </w:p>
    <w:p w14:paraId="05C29282" w14:textId="2A03DE46" w:rsidR="000D41FC" w:rsidRPr="007B2C0D" w:rsidRDefault="005402BA" w:rsidP="007B2C0D">
      <w:pPr>
        <w:jc w:val="both"/>
        <w:rPr>
          <w:rFonts w:cs="Times New Roman"/>
          <w:color w:val="202020"/>
          <w:szCs w:val="24"/>
          <w:shd w:val="clear" w:color="auto" w:fill="FFFFFF"/>
        </w:rPr>
      </w:pPr>
      <w:r w:rsidRPr="007B2C0D">
        <w:rPr>
          <w:rFonts w:cs="Times New Roman"/>
          <w:szCs w:val="24"/>
        </w:rPr>
        <w:t xml:space="preserve">Kehtiva õiguse kohaselt </w:t>
      </w:r>
      <w:r w:rsidR="00B07DF0" w:rsidRPr="007B2C0D">
        <w:rPr>
          <w:rFonts w:cs="Times New Roman"/>
          <w:szCs w:val="24"/>
        </w:rPr>
        <w:t>tuleb</w:t>
      </w:r>
      <w:r w:rsidR="00D04D33" w:rsidRPr="007B2C0D">
        <w:rPr>
          <w:rFonts w:cs="Times New Roman"/>
          <w:szCs w:val="24"/>
        </w:rPr>
        <w:t xml:space="preserve"> </w:t>
      </w:r>
      <w:r w:rsidR="00B07DF0" w:rsidRPr="007B2C0D">
        <w:rPr>
          <w:rFonts w:cs="Times New Roman"/>
          <w:color w:val="202020"/>
          <w:szCs w:val="24"/>
          <w:shd w:val="clear" w:color="auto" w:fill="FFFFFF"/>
        </w:rPr>
        <w:t xml:space="preserve">katastriüksusele, millele on antud kaevandamisluba, määrata kaevandamisloast tulenev mäetööstusmaa või turbatööstusmaa sihtotstarve. </w:t>
      </w:r>
      <w:r w:rsidR="00B07DF0" w:rsidRPr="007B2C0D">
        <w:rPr>
          <w:rFonts w:cs="Times New Roman"/>
          <w:color w:val="000000"/>
          <w:szCs w:val="24"/>
          <w:shd w:val="clear" w:color="auto" w:fill="FFFFFF"/>
        </w:rPr>
        <w:t xml:space="preserve">See säte ei võimalda kehtiva kaevandamisloaga maadele muud sihtotstarvet määrata. </w:t>
      </w:r>
      <w:r w:rsidR="00816E16" w:rsidRPr="007B2C0D">
        <w:rPr>
          <w:rFonts w:cs="Times New Roman"/>
          <w:color w:val="202020"/>
          <w:szCs w:val="24"/>
          <w:shd w:val="clear" w:color="auto" w:fill="FFFFFF"/>
        </w:rPr>
        <w:t>M</w:t>
      </w:r>
      <w:r w:rsidR="00B07DF0" w:rsidRPr="007B2C0D">
        <w:rPr>
          <w:rFonts w:cs="Times New Roman"/>
          <w:color w:val="202020"/>
          <w:szCs w:val="24"/>
          <w:shd w:val="clear" w:color="auto" w:fill="FFFFFF"/>
        </w:rPr>
        <w:t>uudatusega ant</w:t>
      </w:r>
      <w:r w:rsidR="00816E16" w:rsidRPr="007B2C0D">
        <w:rPr>
          <w:rFonts w:cs="Times New Roman"/>
          <w:color w:val="202020"/>
          <w:szCs w:val="24"/>
          <w:shd w:val="clear" w:color="auto" w:fill="FFFFFF"/>
        </w:rPr>
        <w:t>a</w:t>
      </w:r>
      <w:r w:rsidR="00B07DF0" w:rsidRPr="007B2C0D">
        <w:rPr>
          <w:rFonts w:cs="Times New Roman"/>
          <w:color w:val="202020"/>
          <w:szCs w:val="24"/>
          <w:shd w:val="clear" w:color="auto" w:fill="FFFFFF"/>
        </w:rPr>
        <w:t xml:space="preserve">kse kohalikule omavalitsusele võimalus põhjendatud juhul </w:t>
      </w:r>
      <w:r w:rsidR="00B07DF0" w:rsidRPr="007B2C0D">
        <w:rPr>
          <w:rFonts w:cs="Times New Roman"/>
          <w:szCs w:val="24"/>
        </w:rPr>
        <w:t>määrata kehtiva maavara kaevandamise loa korral katastriüksusele</w:t>
      </w:r>
      <w:r w:rsidR="00816E16" w:rsidRPr="007B2C0D">
        <w:rPr>
          <w:rFonts w:cs="Times New Roman"/>
          <w:szCs w:val="24"/>
        </w:rPr>
        <w:t xml:space="preserve"> </w:t>
      </w:r>
      <w:r w:rsidR="00B07DF0" w:rsidRPr="007B2C0D">
        <w:rPr>
          <w:rFonts w:cs="Times New Roman"/>
          <w:szCs w:val="24"/>
        </w:rPr>
        <w:t>rohkem kui üks sihtotstarve. Sihtotstarbe muutmiseks on vajalik</w:t>
      </w:r>
      <w:r w:rsidR="00B07DF0" w:rsidRPr="007B2C0D">
        <w:rPr>
          <w:rFonts w:cs="Times New Roman"/>
          <w:color w:val="202020"/>
          <w:szCs w:val="24"/>
          <w:shd w:val="clear" w:color="auto" w:fill="FFFFFF"/>
        </w:rPr>
        <w:t xml:space="preserve"> </w:t>
      </w:r>
      <w:r w:rsidR="00B07DF0" w:rsidRPr="007B2C0D">
        <w:rPr>
          <w:rFonts w:cs="Times New Roman"/>
          <w:szCs w:val="24"/>
        </w:rPr>
        <w:t xml:space="preserve">maapõueseaduse § 15 lõikes 1 nimetatud </w:t>
      </w:r>
      <w:r w:rsidR="00B07DF0" w:rsidRPr="007B2C0D">
        <w:rPr>
          <w:rFonts w:cs="Times New Roman"/>
          <w:color w:val="000000"/>
          <w:szCs w:val="24"/>
        </w:rPr>
        <w:t xml:space="preserve">Kliimaministeeriumi </w:t>
      </w:r>
      <w:r w:rsidR="00B07DF0" w:rsidRPr="007B2C0D">
        <w:rPr>
          <w:rFonts w:eastAsia="Calibri" w:cs="Times New Roman"/>
          <w:szCs w:val="24"/>
        </w:rPr>
        <w:t>või Vabariigi Valitsuse volitatud asutuse luba</w:t>
      </w:r>
      <w:r w:rsidR="00352600" w:rsidRPr="007B2C0D">
        <w:rPr>
          <w:rFonts w:eastAsia="Calibri" w:cs="Times New Roman"/>
          <w:szCs w:val="24"/>
        </w:rPr>
        <w:t>.</w:t>
      </w:r>
    </w:p>
    <w:p w14:paraId="51B3D16F" w14:textId="77777777" w:rsidR="006D317F" w:rsidRPr="007B2C0D" w:rsidRDefault="006D317F" w:rsidP="007B2C0D">
      <w:pPr>
        <w:jc w:val="both"/>
        <w:rPr>
          <w:rFonts w:cs="Times New Roman"/>
          <w:color w:val="202020"/>
          <w:szCs w:val="24"/>
          <w:shd w:val="clear" w:color="auto" w:fill="FFFFFF"/>
        </w:rPr>
      </w:pPr>
    </w:p>
    <w:p w14:paraId="359E1D90" w14:textId="273B0D61" w:rsidR="00A3246F" w:rsidRPr="007B2C0D" w:rsidRDefault="00DD4CD1" w:rsidP="007B2C0D">
      <w:pPr>
        <w:jc w:val="both"/>
        <w:rPr>
          <w:rFonts w:cs="Times New Roman"/>
          <w:b/>
          <w:szCs w:val="24"/>
        </w:rPr>
      </w:pPr>
      <w:r w:rsidRPr="007B2C0D">
        <w:rPr>
          <w:rFonts w:cs="Times New Roman"/>
          <w:b/>
          <w:szCs w:val="24"/>
        </w:rPr>
        <w:t>4.</w:t>
      </w:r>
      <w:r w:rsidR="000D41FC" w:rsidRPr="007B2C0D">
        <w:rPr>
          <w:rFonts w:cs="Times New Roman"/>
          <w:b/>
          <w:szCs w:val="24"/>
        </w:rPr>
        <w:t xml:space="preserve"> </w:t>
      </w:r>
      <w:r w:rsidR="00B43831" w:rsidRPr="007B2C0D">
        <w:rPr>
          <w:rFonts w:cs="Times New Roman"/>
          <w:b/>
          <w:szCs w:val="24"/>
        </w:rPr>
        <w:t>Eelnõu</w:t>
      </w:r>
      <w:r w:rsidR="000D41FC" w:rsidRPr="007B2C0D">
        <w:rPr>
          <w:rFonts w:cs="Times New Roman"/>
          <w:b/>
          <w:szCs w:val="24"/>
        </w:rPr>
        <w:t xml:space="preserve"> </w:t>
      </w:r>
      <w:r w:rsidR="00B43831" w:rsidRPr="007B2C0D">
        <w:rPr>
          <w:rFonts w:cs="Times New Roman"/>
          <w:b/>
          <w:szCs w:val="24"/>
        </w:rPr>
        <w:t>terminoloogia</w:t>
      </w:r>
    </w:p>
    <w:p w14:paraId="5B714C37" w14:textId="77777777" w:rsidR="002F42FD" w:rsidRPr="007B2C0D" w:rsidRDefault="002F42FD" w:rsidP="007B2C0D">
      <w:pPr>
        <w:jc w:val="both"/>
        <w:rPr>
          <w:rFonts w:cs="Times New Roman"/>
          <w:bCs/>
          <w:szCs w:val="24"/>
        </w:rPr>
      </w:pPr>
    </w:p>
    <w:p w14:paraId="4C061060" w14:textId="151B82B0" w:rsidR="001140B1" w:rsidRPr="007B2C0D" w:rsidRDefault="000B4330" w:rsidP="007B2C0D">
      <w:pPr>
        <w:jc w:val="both"/>
        <w:rPr>
          <w:rFonts w:cs="Times New Roman"/>
          <w:bCs/>
          <w:szCs w:val="24"/>
        </w:rPr>
      </w:pPr>
      <w:r w:rsidRPr="007B2C0D">
        <w:rPr>
          <w:rFonts w:cs="Times New Roman"/>
          <w:bCs/>
          <w:szCs w:val="24"/>
        </w:rPr>
        <w:t>Eelnõu</w:t>
      </w:r>
      <w:r w:rsidR="00327C9B" w:rsidRPr="007B2C0D">
        <w:rPr>
          <w:rFonts w:cs="Times New Roman"/>
          <w:bCs/>
          <w:szCs w:val="24"/>
        </w:rPr>
        <w:t>s</w:t>
      </w:r>
      <w:r w:rsidR="000D41FC" w:rsidRPr="007B2C0D">
        <w:rPr>
          <w:rFonts w:cs="Times New Roman"/>
          <w:bCs/>
          <w:szCs w:val="24"/>
        </w:rPr>
        <w:t xml:space="preserve"> </w:t>
      </w:r>
      <w:r w:rsidRPr="007B2C0D">
        <w:rPr>
          <w:rFonts w:cs="Times New Roman"/>
          <w:bCs/>
          <w:szCs w:val="24"/>
        </w:rPr>
        <w:t>ei</w:t>
      </w:r>
      <w:r w:rsidR="000D41FC" w:rsidRPr="007B2C0D">
        <w:rPr>
          <w:rFonts w:cs="Times New Roman"/>
          <w:bCs/>
          <w:szCs w:val="24"/>
        </w:rPr>
        <w:t xml:space="preserve"> </w:t>
      </w:r>
      <w:r w:rsidR="00327C9B" w:rsidRPr="007B2C0D">
        <w:rPr>
          <w:rFonts w:cs="Times New Roman"/>
          <w:bCs/>
          <w:szCs w:val="24"/>
        </w:rPr>
        <w:t>kasutata</w:t>
      </w:r>
      <w:r w:rsidR="000D41FC" w:rsidRPr="007B2C0D">
        <w:rPr>
          <w:rFonts w:cs="Times New Roman"/>
          <w:bCs/>
          <w:szCs w:val="24"/>
        </w:rPr>
        <w:t xml:space="preserve"> </w:t>
      </w:r>
      <w:r w:rsidRPr="007B2C0D">
        <w:rPr>
          <w:rFonts w:cs="Times New Roman"/>
          <w:bCs/>
          <w:szCs w:val="24"/>
        </w:rPr>
        <w:t>u</w:t>
      </w:r>
      <w:r w:rsidR="001140B1" w:rsidRPr="007B2C0D">
        <w:rPr>
          <w:rFonts w:cs="Times New Roman"/>
          <w:bCs/>
          <w:szCs w:val="24"/>
        </w:rPr>
        <w:t>usi</w:t>
      </w:r>
      <w:r w:rsidR="000D41FC" w:rsidRPr="007B2C0D">
        <w:rPr>
          <w:rFonts w:cs="Times New Roman"/>
          <w:bCs/>
          <w:szCs w:val="24"/>
        </w:rPr>
        <w:t xml:space="preserve"> </w:t>
      </w:r>
      <w:r w:rsidR="001140B1" w:rsidRPr="007B2C0D">
        <w:rPr>
          <w:rFonts w:cs="Times New Roman"/>
          <w:bCs/>
          <w:szCs w:val="24"/>
        </w:rPr>
        <w:t>termineid</w:t>
      </w:r>
      <w:r w:rsidRPr="007B2C0D">
        <w:rPr>
          <w:rFonts w:cs="Times New Roman"/>
          <w:bCs/>
          <w:szCs w:val="24"/>
        </w:rPr>
        <w:t>.</w:t>
      </w:r>
    </w:p>
    <w:p w14:paraId="2BD4F2F5" w14:textId="77777777" w:rsidR="00E2144B" w:rsidRPr="007B2C0D" w:rsidRDefault="00E2144B" w:rsidP="007B2C0D">
      <w:pPr>
        <w:jc w:val="both"/>
        <w:rPr>
          <w:rFonts w:cs="Times New Roman"/>
          <w:szCs w:val="24"/>
        </w:rPr>
      </w:pPr>
    </w:p>
    <w:p w14:paraId="24D8C972" w14:textId="756D6ADA" w:rsidR="003C21B9" w:rsidRPr="007B2C0D" w:rsidRDefault="00E2144B" w:rsidP="007B2C0D">
      <w:pPr>
        <w:jc w:val="both"/>
        <w:rPr>
          <w:rFonts w:cs="Times New Roman"/>
          <w:color w:val="202020"/>
          <w:szCs w:val="24"/>
          <w:shd w:val="clear" w:color="auto" w:fill="FFFFFF"/>
        </w:rPr>
      </w:pPr>
      <w:r w:rsidRPr="00644AF8">
        <w:rPr>
          <w:rFonts w:cs="Times New Roman"/>
          <w:szCs w:val="24"/>
        </w:rPr>
        <w:t>Maapõueseaduse § 14 lõi</w:t>
      </w:r>
      <w:r w:rsidR="007B49DC" w:rsidRPr="00644AF8">
        <w:rPr>
          <w:rFonts w:cs="Times New Roman"/>
          <w:szCs w:val="24"/>
        </w:rPr>
        <w:t>k</w:t>
      </w:r>
      <w:r w:rsidRPr="00644AF8">
        <w:rPr>
          <w:rFonts w:cs="Times New Roman"/>
          <w:szCs w:val="24"/>
        </w:rPr>
        <w:t>e 2 punkt</w:t>
      </w:r>
      <w:r w:rsidR="00E32A81" w:rsidRPr="00644AF8">
        <w:rPr>
          <w:rFonts w:cs="Times New Roman"/>
          <w:szCs w:val="24"/>
        </w:rPr>
        <w:t>is</w:t>
      </w:r>
      <w:r w:rsidRPr="00644AF8">
        <w:rPr>
          <w:rFonts w:cs="Times New Roman"/>
          <w:szCs w:val="24"/>
        </w:rPr>
        <w:t xml:space="preserve"> 3 </w:t>
      </w:r>
      <w:r w:rsidR="00E32A81" w:rsidRPr="00644AF8">
        <w:rPr>
          <w:rFonts w:cs="Times New Roman"/>
          <w:szCs w:val="24"/>
        </w:rPr>
        <w:t xml:space="preserve">on defineeritud </w:t>
      </w:r>
      <w:r w:rsidRPr="00644AF8">
        <w:rPr>
          <w:rFonts w:cs="Times New Roman"/>
          <w:szCs w:val="24"/>
        </w:rPr>
        <w:t xml:space="preserve">maapõueseaduses kasutuse olev mõiste </w:t>
      </w:r>
      <w:r w:rsidR="007B49DC" w:rsidRPr="00644AF8">
        <w:rPr>
          <w:rFonts w:cs="Times New Roman"/>
          <w:szCs w:val="24"/>
        </w:rPr>
        <w:t>„</w:t>
      </w:r>
      <w:r w:rsidRPr="00644AF8">
        <w:rPr>
          <w:rFonts w:cs="Times New Roman"/>
          <w:szCs w:val="24"/>
        </w:rPr>
        <w:t>taastuvenergia</w:t>
      </w:r>
      <w:r w:rsidR="009C16DA">
        <w:rPr>
          <w:rFonts w:cs="Times New Roman"/>
          <w:szCs w:val="24"/>
        </w:rPr>
        <w:t xml:space="preserve"> </w:t>
      </w:r>
      <w:r w:rsidRPr="00644AF8">
        <w:rPr>
          <w:rFonts w:cs="Times New Roman"/>
          <w:szCs w:val="24"/>
        </w:rPr>
        <w:t>ehitis</w:t>
      </w:r>
      <w:r w:rsidR="007B49DC" w:rsidRPr="00644AF8">
        <w:rPr>
          <w:rFonts w:cs="Times New Roman"/>
          <w:szCs w:val="24"/>
        </w:rPr>
        <w:t>“</w:t>
      </w:r>
      <w:r w:rsidRPr="00644AF8">
        <w:rPr>
          <w:rFonts w:cs="Times New Roman"/>
          <w:szCs w:val="24"/>
        </w:rPr>
        <w:t>,</w:t>
      </w:r>
      <w:r w:rsidRPr="007B2C0D">
        <w:rPr>
          <w:rFonts w:cs="Times New Roman"/>
          <w:szCs w:val="24"/>
        </w:rPr>
        <w:t xml:space="preserve"> mille all mõeldakse </w:t>
      </w:r>
      <w:r w:rsidRPr="007B2C0D">
        <w:rPr>
          <w:rFonts w:cs="Times New Roman"/>
          <w:color w:val="202020"/>
          <w:szCs w:val="24"/>
          <w:shd w:val="clear" w:color="auto" w:fill="FFFFFF"/>
        </w:rPr>
        <w:t>elektrituruseaduse tähenduses taastuvat energiaallikat kasutava elektrienergia tootmisseadme ja se</w:t>
      </w:r>
      <w:r w:rsidR="00DA5CEE">
        <w:rPr>
          <w:rFonts w:cs="Times New Roman"/>
          <w:color w:val="202020"/>
          <w:szCs w:val="24"/>
          <w:shd w:val="clear" w:color="auto" w:fill="FFFFFF"/>
        </w:rPr>
        <w:t>lleks vajaliku</w:t>
      </w:r>
      <w:r w:rsidRPr="007B2C0D">
        <w:rPr>
          <w:rFonts w:cs="Times New Roman"/>
          <w:color w:val="202020"/>
          <w:szCs w:val="24"/>
          <w:shd w:val="clear" w:color="auto" w:fill="FFFFFF"/>
        </w:rPr>
        <w:t xml:space="preserve"> taristu ehitamist. Taastuvate energiaallikate loetelu on sätestatud elektrituruseaduse §</w:t>
      </w:r>
      <w:r w:rsidR="007B49DC" w:rsidRPr="007B2C0D">
        <w:rPr>
          <w:rFonts w:cs="Times New Roman"/>
          <w:color w:val="202020"/>
          <w:szCs w:val="24"/>
          <w:shd w:val="clear" w:color="auto" w:fill="FFFFFF"/>
        </w:rPr>
        <w:t>-s</w:t>
      </w:r>
      <w:r w:rsidRPr="007B2C0D">
        <w:rPr>
          <w:rFonts w:cs="Times New Roman"/>
          <w:color w:val="202020"/>
          <w:szCs w:val="24"/>
          <w:shd w:val="clear" w:color="auto" w:fill="FFFFFF"/>
        </w:rPr>
        <w:t xml:space="preserve"> 57. Eelnõus kasutatakse </w:t>
      </w:r>
      <w:r w:rsidR="00152FEB" w:rsidRPr="007B2C0D">
        <w:rPr>
          <w:rFonts w:cs="Times New Roman"/>
          <w:color w:val="202020"/>
          <w:szCs w:val="24"/>
          <w:shd w:val="clear" w:color="auto" w:fill="FFFFFF"/>
        </w:rPr>
        <w:t xml:space="preserve">ka </w:t>
      </w:r>
      <w:r w:rsidRPr="007B2C0D">
        <w:rPr>
          <w:rFonts w:cs="Times New Roman"/>
          <w:color w:val="202020"/>
          <w:szCs w:val="24"/>
          <w:shd w:val="clear" w:color="auto" w:fill="FFFFFF"/>
        </w:rPr>
        <w:t xml:space="preserve">mõistet </w:t>
      </w:r>
      <w:r w:rsidR="007B49DC" w:rsidRPr="007B2C0D">
        <w:rPr>
          <w:rFonts w:cs="Times New Roman"/>
          <w:color w:val="202020"/>
          <w:szCs w:val="24"/>
          <w:shd w:val="clear" w:color="auto" w:fill="FFFFFF"/>
        </w:rPr>
        <w:t>„</w:t>
      </w:r>
      <w:r w:rsidR="00152FEB" w:rsidRPr="007B2C0D">
        <w:rPr>
          <w:rFonts w:cs="Times New Roman"/>
          <w:color w:val="202020"/>
          <w:szCs w:val="24"/>
          <w:shd w:val="clear" w:color="auto" w:fill="FFFFFF"/>
        </w:rPr>
        <w:t xml:space="preserve">maa kasutamine </w:t>
      </w:r>
      <w:r w:rsidRPr="007B2C0D">
        <w:rPr>
          <w:rFonts w:cs="Times New Roman"/>
          <w:color w:val="202020"/>
          <w:szCs w:val="24"/>
          <w:shd w:val="clear" w:color="auto" w:fill="FFFFFF"/>
        </w:rPr>
        <w:t>taastuvenergia tootmi</w:t>
      </w:r>
      <w:r w:rsidR="00152FEB" w:rsidRPr="007B2C0D">
        <w:rPr>
          <w:rFonts w:cs="Times New Roman"/>
          <w:color w:val="202020"/>
          <w:szCs w:val="24"/>
          <w:shd w:val="clear" w:color="auto" w:fill="FFFFFF"/>
        </w:rPr>
        <w:t>seks</w:t>
      </w:r>
      <w:r w:rsidR="007B49DC" w:rsidRPr="007B2C0D">
        <w:rPr>
          <w:rFonts w:cs="Times New Roman"/>
          <w:color w:val="202020"/>
          <w:szCs w:val="24"/>
          <w:shd w:val="clear" w:color="auto" w:fill="FFFFFF"/>
        </w:rPr>
        <w:t>“</w:t>
      </w:r>
      <w:r w:rsidRPr="007B2C0D">
        <w:rPr>
          <w:rFonts w:cs="Times New Roman"/>
          <w:color w:val="202020"/>
          <w:szCs w:val="24"/>
          <w:shd w:val="clear" w:color="auto" w:fill="FFFFFF"/>
        </w:rPr>
        <w:t>,</w:t>
      </w:r>
      <w:r w:rsidR="00152FEB" w:rsidRPr="007B2C0D">
        <w:rPr>
          <w:rFonts w:cs="Times New Roman"/>
          <w:color w:val="202020"/>
          <w:szCs w:val="24"/>
          <w:shd w:val="clear" w:color="auto" w:fill="FFFFFF"/>
        </w:rPr>
        <w:t xml:space="preserve"> </w:t>
      </w:r>
      <w:r w:rsidR="003C21B9" w:rsidRPr="007B2C0D">
        <w:rPr>
          <w:rFonts w:cs="Times New Roman"/>
          <w:color w:val="202020"/>
          <w:szCs w:val="24"/>
          <w:shd w:val="clear" w:color="auto" w:fill="FFFFFF"/>
        </w:rPr>
        <w:t>kuna lisaks taastuvenergia</w:t>
      </w:r>
      <w:r w:rsidR="009C16DA">
        <w:rPr>
          <w:rFonts w:cs="Times New Roman"/>
          <w:color w:val="202020"/>
          <w:szCs w:val="24"/>
          <w:shd w:val="clear" w:color="auto" w:fill="FFFFFF"/>
        </w:rPr>
        <w:t xml:space="preserve"> </w:t>
      </w:r>
      <w:r w:rsidR="003C21B9" w:rsidRPr="007B2C0D">
        <w:rPr>
          <w:rFonts w:cs="Times New Roman"/>
          <w:color w:val="202020"/>
          <w:szCs w:val="24"/>
          <w:shd w:val="clear" w:color="auto" w:fill="FFFFFF"/>
        </w:rPr>
        <w:t xml:space="preserve">ehitiste </w:t>
      </w:r>
      <w:r w:rsidR="00DD5CB4" w:rsidRPr="007B2C0D">
        <w:rPr>
          <w:rFonts w:cs="Times New Roman"/>
          <w:color w:val="202020"/>
          <w:szCs w:val="24"/>
          <w:shd w:val="clear" w:color="auto" w:fill="FFFFFF"/>
        </w:rPr>
        <w:t>ehita</w:t>
      </w:r>
      <w:r w:rsidR="003C21B9" w:rsidRPr="007B2C0D">
        <w:rPr>
          <w:rFonts w:cs="Times New Roman"/>
          <w:color w:val="202020"/>
          <w:szCs w:val="24"/>
          <w:shd w:val="clear" w:color="auto" w:fill="FFFFFF"/>
        </w:rPr>
        <w:t>misele võib olla vaja rajada ka muid taastuvenergia tootmiseks vajalikke rajatisi</w:t>
      </w:r>
      <w:r w:rsidR="00DC1178" w:rsidRPr="007B2C0D">
        <w:rPr>
          <w:rFonts w:cs="Times New Roman"/>
          <w:color w:val="202020"/>
          <w:szCs w:val="24"/>
          <w:shd w:val="clear" w:color="auto" w:fill="FFFFFF"/>
        </w:rPr>
        <w:t>,</w:t>
      </w:r>
      <w:r w:rsidR="003C21B9" w:rsidRPr="007B2C0D">
        <w:rPr>
          <w:rFonts w:cs="Times New Roman"/>
          <w:color w:val="202020"/>
          <w:szCs w:val="24"/>
          <w:shd w:val="clear" w:color="auto" w:fill="FFFFFF"/>
        </w:rPr>
        <w:t xml:space="preserve"> näiteks teid, </w:t>
      </w:r>
      <w:r w:rsidR="00DC1178" w:rsidRPr="007B2C0D">
        <w:rPr>
          <w:rFonts w:cs="Times New Roman"/>
          <w:color w:val="202020"/>
          <w:szCs w:val="24"/>
          <w:shd w:val="clear" w:color="auto" w:fill="FFFFFF"/>
        </w:rPr>
        <w:t>elektripaigaldisi, side</w:t>
      </w:r>
      <w:r w:rsidR="00C32E0E" w:rsidRPr="007B2C0D">
        <w:rPr>
          <w:rFonts w:cs="Times New Roman"/>
          <w:color w:val="202020"/>
          <w:szCs w:val="24"/>
          <w:shd w:val="clear" w:color="auto" w:fill="FFFFFF"/>
        </w:rPr>
        <w:t xml:space="preserve">rajatisi, </w:t>
      </w:r>
      <w:r w:rsidR="003C21B9" w:rsidRPr="007B2C0D">
        <w:rPr>
          <w:rFonts w:cs="Times New Roman"/>
          <w:color w:val="202020"/>
          <w:szCs w:val="24"/>
          <w:shd w:val="clear" w:color="auto" w:fill="FFFFFF"/>
        </w:rPr>
        <w:t>salvestusseadmeid jne.</w:t>
      </w:r>
    </w:p>
    <w:p w14:paraId="6B25D511" w14:textId="147B4897" w:rsidR="006B1531" w:rsidRPr="007B2C0D" w:rsidRDefault="006B1531" w:rsidP="007B2C0D">
      <w:pPr>
        <w:jc w:val="both"/>
        <w:rPr>
          <w:rFonts w:cs="Times New Roman"/>
          <w:bCs/>
          <w:szCs w:val="24"/>
        </w:rPr>
      </w:pPr>
    </w:p>
    <w:p w14:paraId="41340DD1" w14:textId="07A574CF" w:rsidR="006B1531" w:rsidRPr="007B2C0D" w:rsidRDefault="00DD4CD1" w:rsidP="007B2C0D">
      <w:pPr>
        <w:jc w:val="both"/>
        <w:rPr>
          <w:rFonts w:cs="Times New Roman"/>
          <w:b/>
          <w:szCs w:val="24"/>
        </w:rPr>
      </w:pPr>
      <w:r w:rsidRPr="007B2C0D">
        <w:rPr>
          <w:rFonts w:cs="Times New Roman"/>
          <w:b/>
          <w:szCs w:val="24"/>
        </w:rPr>
        <w:t>5.</w:t>
      </w:r>
      <w:r w:rsidR="000D41FC" w:rsidRPr="007B2C0D">
        <w:rPr>
          <w:rFonts w:cs="Times New Roman"/>
          <w:b/>
          <w:szCs w:val="24"/>
        </w:rPr>
        <w:t xml:space="preserve"> </w:t>
      </w:r>
      <w:r w:rsidR="00B43831" w:rsidRPr="007B2C0D">
        <w:rPr>
          <w:rFonts w:cs="Times New Roman"/>
          <w:b/>
          <w:szCs w:val="24"/>
        </w:rPr>
        <w:t>Eelnõu</w:t>
      </w:r>
      <w:r w:rsidR="000D41FC" w:rsidRPr="007B2C0D">
        <w:rPr>
          <w:rFonts w:cs="Times New Roman"/>
          <w:b/>
          <w:szCs w:val="24"/>
        </w:rPr>
        <w:t xml:space="preserve"> </w:t>
      </w:r>
      <w:r w:rsidR="00B43831" w:rsidRPr="007B2C0D">
        <w:rPr>
          <w:rFonts w:cs="Times New Roman"/>
          <w:b/>
          <w:szCs w:val="24"/>
        </w:rPr>
        <w:t>vastavus</w:t>
      </w:r>
      <w:r w:rsidR="000D41FC" w:rsidRPr="007B2C0D">
        <w:rPr>
          <w:rFonts w:cs="Times New Roman"/>
          <w:b/>
          <w:szCs w:val="24"/>
        </w:rPr>
        <w:t xml:space="preserve"> </w:t>
      </w:r>
      <w:r w:rsidR="00B43831" w:rsidRPr="007B2C0D">
        <w:rPr>
          <w:rFonts w:cs="Times New Roman"/>
          <w:b/>
          <w:szCs w:val="24"/>
        </w:rPr>
        <w:t>Euroopa</w:t>
      </w:r>
      <w:r w:rsidR="000D41FC" w:rsidRPr="007B2C0D">
        <w:rPr>
          <w:rFonts w:cs="Times New Roman"/>
          <w:b/>
          <w:szCs w:val="24"/>
        </w:rPr>
        <w:t xml:space="preserve"> </w:t>
      </w:r>
      <w:r w:rsidR="00B43831" w:rsidRPr="007B2C0D">
        <w:rPr>
          <w:rFonts w:cs="Times New Roman"/>
          <w:b/>
          <w:szCs w:val="24"/>
        </w:rPr>
        <w:t>Liidu</w:t>
      </w:r>
      <w:r w:rsidR="000D41FC" w:rsidRPr="007B2C0D">
        <w:rPr>
          <w:rFonts w:cs="Times New Roman"/>
          <w:b/>
          <w:szCs w:val="24"/>
        </w:rPr>
        <w:t xml:space="preserve"> </w:t>
      </w:r>
      <w:r w:rsidR="00B43831" w:rsidRPr="007B2C0D">
        <w:rPr>
          <w:rFonts w:cs="Times New Roman"/>
          <w:b/>
          <w:szCs w:val="24"/>
        </w:rPr>
        <w:t>õigusele</w:t>
      </w:r>
    </w:p>
    <w:p w14:paraId="37A0F8DA" w14:textId="77777777" w:rsidR="002F42FD" w:rsidRPr="007B2C0D" w:rsidRDefault="002F42FD" w:rsidP="007B2C0D">
      <w:pPr>
        <w:jc w:val="both"/>
        <w:rPr>
          <w:rFonts w:cs="Times New Roman"/>
          <w:szCs w:val="24"/>
        </w:rPr>
      </w:pPr>
    </w:p>
    <w:p w14:paraId="13AA2728" w14:textId="380D96A8" w:rsidR="00947F9A" w:rsidRPr="007B2C0D" w:rsidRDefault="00327C9B" w:rsidP="007B2C0D">
      <w:pPr>
        <w:jc w:val="both"/>
        <w:rPr>
          <w:rFonts w:cs="Times New Roman"/>
          <w:szCs w:val="24"/>
        </w:rPr>
      </w:pPr>
      <w:r w:rsidRPr="007B2C0D">
        <w:rPr>
          <w:rFonts w:cs="Times New Roman"/>
          <w:szCs w:val="24"/>
        </w:rPr>
        <w:t>Eelnõul</w:t>
      </w:r>
      <w:r w:rsidR="000D41FC" w:rsidRPr="007B2C0D">
        <w:rPr>
          <w:rFonts w:cs="Times New Roman"/>
          <w:szCs w:val="24"/>
        </w:rPr>
        <w:t xml:space="preserve"> </w:t>
      </w:r>
      <w:r w:rsidRPr="007B2C0D">
        <w:rPr>
          <w:rFonts w:cs="Times New Roman"/>
          <w:szCs w:val="24"/>
        </w:rPr>
        <w:t>ei</w:t>
      </w:r>
      <w:r w:rsidR="000D41FC" w:rsidRPr="007B2C0D">
        <w:rPr>
          <w:rFonts w:cs="Times New Roman"/>
          <w:szCs w:val="24"/>
        </w:rPr>
        <w:t xml:space="preserve"> </w:t>
      </w:r>
      <w:r w:rsidRPr="007B2C0D">
        <w:rPr>
          <w:rFonts w:cs="Times New Roman"/>
          <w:szCs w:val="24"/>
        </w:rPr>
        <w:t>ole</w:t>
      </w:r>
      <w:r w:rsidR="000D41FC" w:rsidRPr="007B2C0D">
        <w:rPr>
          <w:rFonts w:cs="Times New Roman"/>
          <w:szCs w:val="24"/>
        </w:rPr>
        <w:t xml:space="preserve"> </w:t>
      </w:r>
      <w:r w:rsidR="00E733A5" w:rsidRPr="007B2C0D">
        <w:rPr>
          <w:rFonts w:cs="Times New Roman"/>
          <w:szCs w:val="24"/>
        </w:rPr>
        <w:t xml:space="preserve">otsest </w:t>
      </w:r>
      <w:r w:rsidRPr="007B2C0D">
        <w:rPr>
          <w:rFonts w:cs="Times New Roman"/>
          <w:szCs w:val="24"/>
        </w:rPr>
        <w:t>puutumust</w:t>
      </w:r>
      <w:r w:rsidR="000D41FC" w:rsidRPr="007B2C0D">
        <w:rPr>
          <w:rFonts w:cs="Times New Roman"/>
          <w:szCs w:val="24"/>
        </w:rPr>
        <w:t xml:space="preserve"> </w:t>
      </w:r>
      <w:r w:rsidRPr="007B2C0D">
        <w:rPr>
          <w:rFonts w:cs="Times New Roman"/>
          <w:szCs w:val="24"/>
        </w:rPr>
        <w:t>Euroopa</w:t>
      </w:r>
      <w:r w:rsidR="000D41FC" w:rsidRPr="007B2C0D">
        <w:rPr>
          <w:rFonts w:cs="Times New Roman"/>
          <w:szCs w:val="24"/>
        </w:rPr>
        <w:t xml:space="preserve"> </w:t>
      </w:r>
      <w:r w:rsidRPr="007B2C0D">
        <w:rPr>
          <w:rFonts w:cs="Times New Roman"/>
          <w:szCs w:val="24"/>
        </w:rPr>
        <w:t>Liidu</w:t>
      </w:r>
      <w:r w:rsidR="000D41FC" w:rsidRPr="007B2C0D">
        <w:rPr>
          <w:rFonts w:cs="Times New Roman"/>
          <w:szCs w:val="24"/>
        </w:rPr>
        <w:t xml:space="preserve"> </w:t>
      </w:r>
      <w:r w:rsidRPr="007B2C0D">
        <w:rPr>
          <w:rFonts w:cs="Times New Roman"/>
          <w:szCs w:val="24"/>
        </w:rPr>
        <w:t>õigusega.</w:t>
      </w:r>
    </w:p>
    <w:p w14:paraId="70DB0941" w14:textId="77777777" w:rsidR="00947F9A" w:rsidRPr="007B2C0D" w:rsidRDefault="00947F9A" w:rsidP="007B2C0D">
      <w:pPr>
        <w:jc w:val="both"/>
        <w:rPr>
          <w:rFonts w:cs="Times New Roman"/>
          <w:szCs w:val="24"/>
        </w:rPr>
      </w:pPr>
    </w:p>
    <w:p w14:paraId="4AB2DAD0" w14:textId="0EBBCE2C" w:rsidR="00327C9B" w:rsidRPr="007B2C0D" w:rsidRDefault="00E733A5" w:rsidP="007B2C0D">
      <w:pPr>
        <w:jc w:val="both"/>
        <w:rPr>
          <w:rFonts w:cs="Times New Roman"/>
          <w:bCs/>
          <w:szCs w:val="24"/>
        </w:rPr>
      </w:pPr>
      <w:r w:rsidRPr="007B2C0D">
        <w:rPr>
          <w:rFonts w:cs="Times New Roman"/>
          <w:szCs w:val="24"/>
        </w:rPr>
        <w:t xml:space="preserve">Kaudselt puudutab </w:t>
      </w:r>
      <w:r w:rsidR="00597274" w:rsidRPr="007B2C0D">
        <w:rPr>
          <w:rFonts w:cs="Times New Roman"/>
          <w:szCs w:val="24"/>
        </w:rPr>
        <w:t xml:space="preserve">eelnõu </w:t>
      </w:r>
      <w:r w:rsidR="00C40810" w:rsidRPr="007B2C0D">
        <w:rPr>
          <w:rFonts w:cs="Times New Roman"/>
          <w:szCs w:val="24"/>
        </w:rPr>
        <w:t>2023. a 20. novembril jõustu</w:t>
      </w:r>
      <w:r w:rsidR="00021315" w:rsidRPr="007B2C0D">
        <w:rPr>
          <w:rFonts w:cs="Times New Roman"/>
          <w:szCs w:val="24"/>
        </w:rPr>
        <w:t>nud</w:t>
      </w:r>
      <w:r w:rsidR="00C40810" w:rsidRPr="007B2C0D">
        <w:rPr>
          <w:rFonts w:cs="Times New Roman"/>
          <w:szCs w:val="24"/>
        </w:rPr>
        <w:t xml:space="preserve"> Euroopa Parlamendi ja nõukogu direktiivi (EL) 2023/2413, millega muudeti direktiivi 2018/2001. Direktiivi </w:t>
      </w:r>
      <w:r w:rsidR="00DC1DDD" w:rsidRPr="007B2C0D">
        <w:rPr>
          <w:rFonts w:cs="Times New Roman"/>
          <w:szCs w:val="24"/>
        </w:rPr>
        <w:t>art</w:t>
      </w:r>
      <w:r w:rsidR="00DA5CEE">
        <w:rPr>
          <w:rFonts w:cs="Times New Roman"/>
          <w:szCs w:val="24"/>
        </w:rPr>
        <w:t>ikli</w:t>
      </w:r>
      <w:r w:rsidR="00DC1DDD" w:rsidRPr="007B2C0D">
        <w:rPr>
          <w:rFonts w:cs="Times New Roman"/>
          <w:szCs w:val="24"/>
        </w:rPr>
        <w:t xml:space="preserve"> 15</w:t>
      </w:r>
      <w:r w:rsidR="00401F69" w:rsidRPr="007B2C0D">
        <w:rPr>
          <w:rFonts w:cs="Times New Roman"/>
          <w:szCs w:val="24"/>
        </w:rPr>
        <w:t>b l</w:t>
      </w:r>
      <w:r w:rsidR="00DA5CEE">
        <w:rPr>
          <w:rFonts w:cs="Times New Roman"/>
          <w:szCs w:val="24"/>
        </w:rPr>
        <w:t>õike</w:t>
      </w:r>
      <w:r w:rsidR="00401F69" w:rsidRPr="007B2C0D">
        <w:rPr>
          <w:rFonts w:cs="Times New Roman"/>
          <w:szCs w:val="24"/>
        </w:rPr>
        <w:t xml:space="preserve"> 3 kohaselt peavad liikmesriigid soosima taastuvenergia kasutuselevõtuks sobivate alade </w:t>
      </w:r>
      <w:proofErr w:type="spellStart"/>
      <w:r w:rsidR="00401F69" w:rsidRPr="007B2C0D">
        <w:rPr>
          <w:rFonts w:cs="Times New Roman"/>
          <w:szCs w:val="24"/>
        </w:rPr>
        <w:t>mitmeotstarbelist</w:t>
      </w:r>
      <w:proofErr w:type="spellEnd"/>
      <w:r w:rsidR="00401F69" w:rsidRPr="007B2C0D">
        <w:rPr>
          <w:rFonts w:cs="Times New Roman"/>
          <w:szCs w:val="24"/>
        </w:rPr>
        <w:t xml:space="preserve"> kasu</w:t>
      </w:r>
      <w:r w:rsidR="00947F9A" w:rsidRPr="007B2C0D">
        <w:rPr>
          <w:rFonts w:cs="Times New Roman"/>
          <w:szCs w:val="24"/>
        </w:rPr>
        <w:t>tust. Taastuvenergiaprojektid peavad olema kooskõlas nende alade olemasolevate kasutusviisidega.</w:t>
      </w:r>
    </w:p>
    <w:p w14:paraId="413D2450" w14:textId="77777777" w:rsidR="003A305A" w:rsidRPr="007B2C0D" w:rsidRDefault="003A305A" w:rsidP="007B2C0D">
      <w:pPr>
        <w:jc w:val="both"/>
        <w:rPr>
          <w:rFonts w:cs="Times New Roman"/>
          <w:bCs/>
          <w:szCs w:val="24"/>
        </w:rPr>
      </w:pPr>
    </w:p>
    <w:p w14:paraId="26AD725A" w14:textId="7AE1916F" w:rsidR="0065314D" w:rsidRPr="007B2C0D" w:rsidRDefault="00DD4CD1" w:rsidP="007B2C0D">
      <w:pPr>
        <w:jc w:val="both"/>
        <w:rPr>
          <w:rFonts w:cs="Times New Roman"/>
          <w:b/>
          <w:szCs w:val="24"/>
        </w:rPr>
      </w:pPr>
      <w:r w:rsidRPr="007B2C0D">
        <w:rPr>
          <w:rFonts w:cs="Times New Roman"/>
          <w:b/>
          <w:szCs w:val="24"/>
        </w:rPr>
        <w:t>6.</w:t>
      </w:r>
      <w:r w:rsidR="000D41FC" w:rsidRPr="007B2C0D">
        <w:rPr>
          <w:rFonts w:cs="Times New Roman"/>
          <w:b/>
          <w:szCs w:val="24"/>
        </w:rPr>
        <w:t xml:space="preserve"> </w:t>
      </w:r>
      <w:r w:rsidR="00B43831" w:rsidRPr="007B2C0D">
        <w:rPr>
          <w:rFonts w:cs="Times New Roman"/>
          <w:b/>
          <w:szCs w:val="24"/>
        </w:rPr>
        <w:t>Seaduse</w:t>
      </w:r>
      <w:r w:rsidR="000D41FC" w:rsidRPr="007B2C0D">
        <w:rPr>
          <w:rFonts w:cs="Times New Roman"/>
          <w:b/>
          <w:szCs w:val="24"/>
        </w:rPr>
        <w:t xml:space="preserve"> </w:t>
      </w:r>
      <w:r w:rsidR="00B43831" w:rsidRPr="007B2C0D">
        <w:rPr>
          <w:rFonts w:cs="Times New Roman"/>
          <w:b/>
          <w:szCs w:val="24"/>
        </w:rPr>
        <w:t>mõjud</w:t>
      </w:r>
    </w:p>
    <w:p w14:paraId="462CB255" w14:textId="77777777" w:rsidR="002F42FD" w:rsidRPr="007B2C0D" w:rsidRDefault="002F42FD" w:rsidP="007B2C0D">
      <w:pPr>
        <w:pStyle w:val="Normaallaadveeb"/>
        <w:spacing w:before="0" w:beforeAutospacing="0" w:after="0" w:afterAutospacing="0"/>
        <w:jc w:val="both"/>
      </w:pPr>
    </w:p>
    <w:p w14:paraId="5DF21B6D" w14:textId="2DAFA2B0" w:rsidR="00055D4F" w:rsidRPr="007B2C0D" w:rsidRDefault="009C3676" w:rsidP="007B2C0D">
      <w:pPr>
        <w:pStyle w:val="Normaallaadveeb"/>
        <w:spacing w:before="0" w:beforeAutospacing="0" w:after="0" w:afterAutospacing="0"/>
        <w:jc w:val="both"/>
      </w:pPr>
      <w:r>
        <w:t>Seadusem</w:t>
      </w:r>
      <w:r w:rsidR="00224ED3" w:rsidRPr="007B2C0D">
        <w:t xml:space="preserve">uudatused </w:t>
      </w:r>
      <w:r w:rsidR="005A6FAD" w:rsidRPr="007B2C0D">
        <w:t xml:space="preserve">loovad </w:t>
      </w:r>
      <w:r w:rsidR="00A000E3">
        <w:t>uue</w:t>
      </w:r>
      <w:r w:rsidR="005A6FAD" w:rsidRPr="007B2C0D">
        <w:t xml:space="preserve"> võimaluse taastuvenergia</w:t>
      </w:r>
      <w:r w:rsidR="009C16DA">
        <w:t xml:space="preserve"> </w:t>
      </w:r>
      <w:r w:rsidR="13A97622" w:rsidRPr="007B2C0D">
        <w:t>ehitiste ehitamiseks</w:t>
      </w:r>
      <w:r w:rsidR="006A131D" w:rsidRPr="007B2C0D">
        <w:t>. Samuti võimaldavad kavandat</w:t>
      </w:r>
      <w:r w:rsidR="00A000E3">
        <w:t xml:space="preserve">ud </w:t>
      </w:r>
      <w:r w:rsidR="006A131D" w:rsidRPr="007B2C0D">
        <w:t>muudatused</w:t>
      </w:r>
      <w:r w:rsidR="006A131D" w:rsidRPr="007B2C0D">
        <w:rPr>
          <w:rFonts w:eastAsia="Calibri"/>
        </w:rPr>
        <w:t xml:space="preserve"> võtta riigimaal </w:t>
      </w:r>
      <w:r w:rsidR="006A131D" w:rsidRPr="007B2C0D">
        <w:t xml:space="preserve">kaevandatud alasid </w:t>
      </w:r>
      <w:r w:rsidR="00F53ED5">
        <w:t xml:space="preserve">kasutusele kliimaneutraalselt </w:t>
      </w:r>
      <w:r w:rsidR="006A131D" w:rsidRPr="007B2C0D">
        <w:t xml:space="preserve">ja majanduslikult efektiivsemalt </w:t>
      </w:r>
      <w:r w:rsidR="00F53ED5">
        <w:t xml:space="preserve">ning kiiremini </w:t>
      </w:r>
      <w:r w:rsidR="45AE5E4E" w:rsidRPr="007B2C0D">
        <w:t>uuel otstarbel</w:t>
      </w:r>
      <w:r w:rsidR="006A131D" w:rsidRPr="007B2C0D">
        <w:t>.</w:t>
      </w:r>
    </w:p>
    <w:p w14:paraId="0B397F2D" w14:textId="77777777" w:rsidR="00F022B8" w:rsidRPr="007B2C0D" w:rsidRDefault="00F022B8" w:rsidP="007B2C0D">
      <w:pPr>
        <w:pStyle w:val="Normaallaadveeb"/>
        <w:spacing w:before="0" w:beforeAutospacing="0" w:after="0" w:afterAutospacing="0"/>
        <w:jc w:val="both"/>
      </w:pPr>
    </w:p>
    <w:p w14:paraId="5F6A1020" w14:textId="20675314" w:rsidR="00F022B8" w:rsidRPr="007B2C0D" w:rsidRDefault="00F022B8" w:rsidP="007B2C0D">
      <w:pPr>
        <w:jc w:val="both"/>
        <w:rPr>
          <w:rFonts w:cs="Times New Roman"/>
          <w:szCs w:val="24"/>
        </w:rPr>
      </w:pPr>
      <w:commentRangeStart w:id="16"/>
      <w:r w:rsidRPr="007B2C0D">
        <w:rPr>
          <w:rFonts w:cs="Times New Roman"/>
          <w:szCs w:val="24"/>
        </w:rPr>
        <w:t xml:space="preserve">Probleemi lahendamiseks </w:t>
      </w:r>
      <w:commentRangeEnd w:id="16"/>
      <w:r w:rsidR="00343DF8">
        <w:rPr>
          <w:rStyle w:val="Kommentaariviide"/>
        </w:rPr>
        <w:commentReference w:id="16"/>
      </w:r>
      <w:r w:rsidRPr="007B2C0D">
        <w:rPr>
          <w:rFonts w:cs="Times New Roman"/>
          <w:szCs w:val="24"/>
        </w:rPr>
        <w:t>on teoreetiline võimalus toetada ettevõtjaid kaevand</w:t>
      </w:r>
      <w:r w:rsidR="00C35986" w:rsidRPr="007B2C0D">
        <w:rPr>
          <w:rFonts w:cs="Times New Roman"/>
          <w:szCs w:val="24"/>
        </w:rPr>
        <w:t>amis</w:t>
      </w:r>
      <w:r w:rsidRPr="007B2C0D">
        <w:rPr>
          <w:rFonts w:cs="Times New Roman"/>
          <w:szCs w:val="24"/>
        </w:rPr>
        <w:t>loa muutmise menetluses</w:t>
      </w:r>
      <w:r w:rsidR="00A000E3">
        <w:rPr>
          <w:rFonts w:cs="Times New Roman"/>
          <w:szCs w:val="24"/>
        </w:rPr>
        <w:t>,</w:t>
      </w:r>
      <w:r w:rsidRPr="007B2C0D">
        <w:rPr>
          <w:rFonts w:cs="Times New Roman"/>
          <w:szCs w:val="24"/>
        </w:rPr>
        <w:t xml:space="preserve"> vähendad</w:t>
      </w:r>
      <w:r w:rsidR="00A000E3">
        <w:rPr>
          <w:rFonts w:cs="Times New Roman"/>
          <w:szCs w:val="24"/>
        </w:rPr>
        <w:t>es sellega</w:t>
      </w:r>
      <w:r w:rsidRPr="007B2C0D">
        <w:rPr>
          <w:rFonts w:cs="Times New Roman"/>
          <w:szCs w:val="24"/>
        </w:rPr>
        <w:t xml:space="preserve"> ettevõtjate koormust kehtiva õiguse kohaselt vältimatul kaevand</w:t>
      </w:r>
      <w:r w:rsidR="00C35986" w:rsidRPr="007B2C0D">
        <w:rPr>
          <w:rFonts w:cs="Times New Roman"/>
          <w:szCs w:val="24"/>
        </w:rPr>
        <w:t>amis</w:t>
      </w:r>
      <w:r w:rsidRPr="007B2C0D">
        <w:rPr>
          <w:rFonts w:cs="Times New Roman"/>
          <w:szCs w:val="24"/>
        </w:rPr>
        <w:t>loa muutmisel ja seejärel ala uuesti kasutusse andmisel. Samas jääb lahendamata asjaolu, et kaevand</w:t>
      </w:r>
      <w:r w:rsidR="00C35986" w:rsidRPr="007B2C0D">
        <w:rPr>
          <w:rFonts w:cs="Times New Roman"/>
          <w:szCs w:val="24"/>
        </w:rPr>
        <w:t>amis</w:t>
      </w:r>
      <w:r w:rsidRPr="007B2C0D">
        <w:rPr>
          <w:rFonts w:cs="Times New Roman"/>
          <w:szCs w:val="24"/>
        </w:rPr>
        <w:t>loa omajal puudub motivatsioon kaevand</w:t>
      </w:r>
      <w:r w:rsidR="00C35986" w:rsidRPr="007B2C0D">
        <w:rPr>
          <w:rFonts w:cs="Times New Roman"/>
          <w:szCs w:val="24"/>
        </w:rPr>
        <w:t>amis</w:t>
      </w:r>
      <w:r w:rsidRPr="007B2C0D">
        <w:rPr>
          <w:rFonts w:cs="Times New Roman"/>
          <w:szCs w:val="24"/>
        </w:rPr>
        <w:t xml:space="preserve">loa muutmise algatamiseks, sest kuigi loa muutmine tähendaks kaevandamisõiguse tasu vähenemist, tähendab see ka ala kiirema korrastamise kohustust. Seega ei ole mitteregulatiivsete lahenduste kasutamine mõistlik lahendus olukorras, kus menetluse keerukus tuleneb normidest, mille vastuvõtmise ajal ei olnud taastuvenergia kasutuselevõtu kiirendamine </w:t>
      </w:r>
      <w:r w:rsidR="00A000E3">
        <w:rPr>
          <w:rFonts w:cs="Times New Roman"/>
          <w:szCs w:val="24"/>
        </w:rPr>
        <w:t>esmatähtis</w:t>
      </w:r>
      <w:r w:rsidRPr="007B2C0D">
        <w:rPr>
          <w:rFonts w:cs="Times New Roman"/>
          <w:szCs w:val="24"/>
        </w:rPr>
        <w:t>.</w:t>
      </w:r>
    </w:p>
    <w:p w14:paraId="02F98F51" w14:textId="77777777" w:rsidR="00F022B8" w:rsidRPr="007B2C0D" w:rsidRDefault="00F022B8" w:rsidP="007B2C0D">
      <w:pPr>
        <w:jc w:val="both"/>
        <w:rPr>
          <w:rFonts w:cs="Times New Roman"/>
          <w:szCs w:val="24"/>
        </w:rPr>
      </w:pPr>
    </w:p>
    <w:p w14:paraId="3AFBDB49" w14:textId="4BD959DC" w:rsidR="00F022B8" w:rsidRPr="007B2C0D" w:rsidRDefault="00F022B8" w:rsidP="007B2C0D">
      <w:pPr>
        <w:jc w:val="both"/>
        <w:rPr>
          <w:rFonts w:cs="Times New Roman"/>
          <w:szCs w:val="24"/>
        </w:rPr>
      </w:pPr>
      <w:r w:rsidRPr="007B2C0D">
        <w:rPr>
          <w:rFonts w:cs="Times New Roman"/>
          <w:szCs w:val="24"/>
        </w:rPr>
        <w:t>Kui õigusakte mitte muuta, on kehtiva õiguse kohaselt kaevand</w:t>
      </w:r>
      <w:r w:rsidR="00C35986" w:rsidRPr="007B2C0D">
        <w:rPr>
          <w:rFonts w:cs="Times New Roman"/>
          <w:szCs w:val="24"/>
        </w:rPr>
        <w:t>ami</w:t>
      </w:r>
      <w:r w:rsidRPr="007B2C0D">
        <w:rPr>
          <w:rFonts w:cs="Times New Roman"/>
          <w:szCs w:val="24"/>
        </w:rPr>
        <w:t xml:space="preserve">sloa muutmise alternatiiv riigi nõusolekul kaevandamisloaga turbaala allrendile andmine </w:t>
      </w:r>
      <w:proofErr w:type="spellStart"/>
      <w:r w:rsidRPr="007B2C0D">
        <w:rPr>
          <w:rFonts w:cs="Times New Roman"/>
          <w:szCs w:val="24"/>
        </w:rPr>
        <w:t>Maa</w:t>
      </w:r>
      <w:r w:rsidR="00F56861" w:rsidRPr="007B2C0D">
        <w:rPr>
          <w:rFonts w:cs="Times New Roman"/>
          <w:szCs w:val="24"/>
        </w:rPr>
        <w:t>P</w:t>
      </w:r>
      <w:r w:rsidRPr="007B2C0D">
        <w:rPr>
          <w:rFonts w:cs="Times New Roman"/>
          <w:szCs w:val="24"/>
        </w:rPr>
        <w:t>S</w:t>
      </w:r>
      <w:r w:rsidR="00A000E3">
        <w:rPr>
          <w:rFonts w:cs="Times New Roman"/>
          <w:szCs w:val="24"/>
        </w:rPr>
        <w:t>is</w:t>
      </w:r>
      <w:proofErr w:type="spellEnd"/>
      <w:r w:rsidRPr="007B2C0D">
        <w:rPr>
          <w:rFonts w:cs="Times New Roman"/>
          <w:szCs w:val="24"/>
        </w:rPr>
        <w:t xml:space="preserve"> viidatud uuringute</w:t>
      </w:r>
      <w:r w:rsidR="00A000E3">
        <w:rPr>
          <w:rFonts w:cs="Times New Roman"/>
          <w:szCs w:val="24"/>
        </w:rPr>
        <w:t>ga</w:t>
      </w:r>
      <w:r w:rsidRPr="007B2C0D">
        <w:rPr>
          <w:rFonts w:cs="Times New Roman"/>
          <w:szCs w:val="24"/>
        </w:rPr>
        <w:t xml:space="preserve">, </w:t>
      </w:r>
      <w:r w:rsidR="00A000E3">
        <w:rPr>
          <w:rFonts w:cs="Times New Roman"/>
          <w:szCs w:val="24"/>
        </w:rPr>
        <w:t>millega</w:t>
      </w:r>
      <w:r w:rsidRPr="007B2C0D">
        <w:rPr>
          <w:rFonts w:cs="Times New Roman"/>
          <w:szCs w:val="24"/>
        </w:rPr>
        <w:t xml:space="preserve"> selgitatakse välja, kas kaevandamisloaga turbaala sobib taastuvenergia</w:t>
      </w:r>
      <w:r w:rsidR="009C16DA">
        <w:rPr>
          <w:rFonts w:cs="Times New Roman"/>
          <w:szCs w:val="24"/>
        </w:rPr>
        <w:t xml:space="preserve"> </w:t>
      </w:r>
      <w:r w:rsidRPr="007B2C0D">
        <w:rPr>
          <w:rFonts w:cs="Times New Roman"/>
          <w:szCs w:val="24"/>
        </w:rPr>
        <w:t>ehitiste rajamiseks</w:t>
      </w:r>
      <w:r w:rsidR="009C3676">
        <w:rPr>
          <w:rFonts w:cs="Times New Roman"/>
          <w:szCs w:val="24"/>
        </w:rPr>
        <w:t>.</w:t>
      </w:r>
      <w:r w:rsidRPr="007B2C0D">
        <w:rPr>
          <w:rFonts w:cs="Times New Roman"/>
          <w:szCs w:val="24"/>
        </w:rPr>
        <w:t xml:space="preserve"> Seejuures aga ei ole selge, mis on konkreetse uuringu sisu, kestus ja tulem. Kehtiva </w:t>
      </w:r>
      <w:r w:rsidR="00A000E3">
        <w:rPr>
          <w:rFonts w:cs="Times New Roman"/>
          <w:szCs w:val="24"/>
        </w:rPr>
        <w:t>õiguse</w:t>
      </w:r>
      <w:r w:rsidRPr="007B2C0D">
        <w:rPr>
          <w:rFonts w:cs="Times New Roman"/>
          <w:szCs w:val="24"/>
        </w:rPr>
        <w:t xml:space="preserve"> kohaselt on õigussuhe üksnes kaevand</w:t>
      </w:r>
      <w:r w:rsidR="00C35986" w:rsidRPr="007B2C0D">
        <w:rPr>
          <w:rFonts w:cs="Times New Roman"/>
          <w:szCs w:val="24"/>
        </w:rPr>
        <w:t>amis</w:t>
      </w:r>
      <w:r w:rsidRPr="007B2C0D">
        <w:rPr>
          <w:rFonts w:cs="Times New Roman"/>
          <w:szCs w:val="24"/>
        </w:rPr>
        <w:t>loa oma</w:t>
      </w:r>
      <w:r w:rsidR="00C35986" w:rsidRPr="007B2C0D">
        <w:rPr>
          <w:rFonts w:cs="Times New Roman"/>
          <w:szCs w:val="24"/>
        </w:rPr>
        <w:t>ja</w:t>
      </w:r>
      <w:r w:rsidRPr="007B2C0D">
        <w:rPr>
          <w:rFonts w:cs="Times New Roman"/>
          <w:szCs w:val="24"/>
        </w:rPr>
        <w:t xml:space="preserve"> ja riigi vahel ning taastuvenergia arendajast kaevandamisloaga isiku </w:t>
      </w:r>
      <w:proofErr w:type="spellStart"/>
      <w:r w:rsidRPr="007B2C0D">
        <w:rPr>
          <w:rFonts w:cs="Times New Roman"/>
          <w:szCs w:val="24"/>
        </w:rPr>
        <w:t>allrentnik</w:t>
      </w:r>
      <w:proofErr w:type="spellEnd"/>
      <w:r w:rsidRPr="007B2C0D">
        <w:rPr>
          <w:rFonts w:cs="Times New Roman"/>
          <w:szCs w:val="24"/>
        </w:rPr>
        <w:t xml:space="preserve"> ei ole maakasutusõigusega isik, kellel oleks õigus teha taastuvenergia</w:t>
      </w:r>
      <w:r w:rsidR="009C16DA">
        <w:rPr>
          <w:rFonts w:cs="Times New Roman"/>
          <w:szCs w:val="24"/>
        </w:rPr>
        <w:t xml:space="preserve"> </w:t>
      </w:r>
      <w:r w:rsidR="009E0A03" w:rsidRPr="007B2C0D">
        <w:rPr>
          <w:rFonts w:cs="Times New Roman"/>
          <w:szCs w:val="24"/>
        </w:rPr>
        <w:t>ehitise</w:t>
      </w:r>
      <w:r w:rsidRPr="007B2C0D">
        <w:rPr>
          <w:rFonts w:cs="Times New Roman"/>
          <w:szCs w:val="24"/>
        </w:rPr>
        <w:t xml:space="preserve"> </w:t>
      </w:r>
      <w:r w:rsidR="00F53512" w:rsidRPr="007B2C0D">
        <w:rPr>
          <w:rFonts w:cs="Times New Roman"/>
          <w:szCs w:val="24"/>
        </w:rPr>
        <w:t>ehit</w:t>
      </w:r>
      <w:r w:rsidRPr="007B2C0D">
        <w:rPr>
          <w:rFonts w:cs="Times New Roman"/>
          <w:szCs w:val="24"/>
        </w:rPr>
        <w:t xml:space="preserve">amiseks vajalikke toiminguid. Näiteks </w:t>
      </w:r>
      <w:r w:rsidR="00A000E3">
        <w:rPr>
          <w:rFonts w:cs="Times New Roman"/>
          <w:szCs w:val="24"/>
        </w:rPr>
        <w:t xml:space="preserve">on </w:t>
      </w:r>
      <w:proofErr w:type="spellStart"/>
      <w:r w:rsidR="00A000E3">
        <w:rPr>
          <w:rFonts w:cs="Times New Roman"/>
          <w:szCs w:val="24"/>
        </w:rPr>
        <w:t>KOVil</w:t>
      </w:r>
      <w:proofErr w:type="spellEnd"/>
      <w:r w:rsidR="00A000E3">
        <w:rPr>
          <w:rFonts w:cs="Times New Roman"/>
          <w:szCs w:val="24"/>
        </w:rPr>
        <w:t xml:space="preserve"> võimalik algatada </w:t>
      </w:r>
      <w:r w:rsidRPr="007B2C0D">
        <w:rPr>
          <w:rFonts w:cs="Times New Roman"/>
          <w:szCs w:val="24"/>
        </w:rPr>
        <w:t xml:space="preserve">keskkonnamõju hindamine (edaspidi </w:t>
      </w:r>
      <w:r w:rsidRPr="007B2C0D">
        <w:rPr>
          <w:rFonts w:cs="Times New Roman"/>
          <w:i/>
          <w:iCs/>
          <w:szCs w:val="24"/>
        </w:rPr>
        <w:t>KMH</w:t>
      </w:r>
      <w:r w:rsidRPr="007B2C0D">
        <w:rPr>
          <w:rFonts w:cs="Times New Roman"/>
          <w:szCs w:val="24"/>
        </w:rPr>
        <w:t>), kui konkreetne arendaja taotleb ehitusluba või keskkonnaluba (</w:t>
      </w:r>
      <w:proofErr w:type="spellStart"/>
      <w:r w:rsidRPr="007B2C0D">
        <w:rPr>
          <w:rFonts w:cs="Times New Roman"/>
          <w:szCs w:val="24"/>
        </w:rPr>
        <w:t>KeHJS</w:t>
      </w:r>
      <w:proofErr w:type="spellEnd"/>
      <w:r w:rsidRPr="007B2C0D">
        <w:rPr>
          <w:rFonts w:cs="Times New Roman"/>
          <w:szCs w:val="24"/>
        </w:rPr>
        <w:t xml:space="preserve"> § 7). Kehtiva kaevandamisloaga katastriüksusele määratakse maakatastriseaduse § 18</w:t>
      </w:r>
      <w:r w:rsidRPr="007B2C0D">
        <w:rPr>
          <w:rFonts w:cs="Times New Roman"/>
          <w:szCs w:val="24"/>
          <w:vertAlign w:val="superscript"/>
        </w:rPr>
        <w:t>2</w:t>
      </w:r>
      <w:r w:rsidRPr="007B2C0D">
        <w:rPr>
          <w:rFonts w:cs="Times New Roman"/>
          <w:szCs w:val="24"/>
        </w:rPr>
        <w:t xml:space="preserve"> </w:t>
      </w:r>
      <w:r w:rsidR="00CD7C02" w:rsidRPr="007B2C0D">
        <w:rPr>
          <w:rFonts w:cs="Times New Roman"/>
          <w:szCs w:val="24"/>
        </w:rPr>
        <w:t xml:space="preserve">lõike </w:t>
      </w:r>
      <w:r w:rsidRPr="007B2C0D">
        <w:rPr>
          <w:rFonts w:cs="Times New Roman"/>
          <w:szCs w:val="24"/>
        </w:rPr>
        <w:t xml:space="preserve">4 </w:t>
      </w:r>
      <w:r w:rsidR="00815709">
        <w:rPr>
          <w:rFonts w:cs="Times New Roman"/>
          <w:szCs w:val="24"/>
        </w:rPr>
        <w:t>järgi</w:t>
      </w:r>
      <w:r w:rsidRPr="007B2C0D">
        <w:rPr>
          <w:rFonts w:cs="Times New Roman"/>
          <w:szCs w:val="24"/>
        </w:rPr>
        <w:t xml:space="preserve"> </w:t>
      </w:r>
      <w:proofErr w:type="spellStart"/>
      <w:r w:rsidRPr="007B2C0D">
        <w:rPr>
          <w:rFonts w:cs="Times New Roman"/>
          <w:szCs w:val="24"/>
        </w:rPr>
        <w:t>kaevandamisloa</w:t>
      </w:r>
      <w:r w:rsidR="00A000E3">
        <w:rPr>
          <w:rFonts w:cs="Times New Roman"/>
          <w:szCs w:val="24"/>
        </w:rPr>
        <w:t>kohane</w:t>
      </w:r>
      <w:proofErr w:type="spellEnd"/>
      <w:r w:rsidRPr="007B2C0D">
        <w:rPr>
          <w:rFonts w:cs="Times New Roman"/>
          <w:szCs w:val="24"/>
        </w:rPr>
        <w:t xml:space="preserve"> mäetööstusmaa või turbatööstusmaa sihtotstarve. Säte ei võimalda korrastatuks tunnistatud, kuid jätkuvalt kehtiva kaevandamisloaga maadele muud sihtotstarvet määrata ega anna selleks </w:t>
      </w:r>
      <w:r w:rsidR="00A000E3" w:rsidRPr="007B2C0D">
        <w:rPr>
          <w:rFonts w:cs="Times New Roman"/>
          <w:szCs w:val="24"/>
        </w:rPr>
        <w:t xml:space="preserve">ka </w:t>
      </w:r>
      <w:r w:rsidRPr="007B2C0D">
        <w:rPr>
          <w:rFonts w:cs="Times New Roman"/>
          <w:szCs w:val="24"/>
        </w:rPr>
        <w:t>kaalutlusõigust.</w:t>
      </w:r>
    </w:p>
    <w:p w14:paraId="6B185696" w14:textId="77777777" w:rsidR="00F022B8" w:rsidRPr="007B2C0D" w:rsidRDefault="00F022B8" w:rsidP="007B2C0D">
      <w:pPr>
        <w:jc w:val="both"/>
        <w:rPr>
          <w:rFonts w:cs="Times New Roman"/>
          <w:szCs w:val="24"/>
        </w:rPr>
      </w:pPr>
    </w:p>
    <w:p w14:paraId="1FBEABE2" w14:textId="46759F00" w:rsidR="00F022B8" w:rsidRPr="007B2C0D" w:rsidRDefault="00F022B8" w:rsidP="007B2C0D">
      <w:pPr>
        <w:jc w:val="both"/>
        <w:rPr>
          <w:rFonts w:cs="Times New Roman"/>
          <w:szCs w:val="24"/>
        </w:rPr>
      </w:pPr>
      <w:r w:rsidRPr="007B2C0D">
        <w:rPr>
          <w:rFonts w:cs="Times New Roman"/>
          <w:szCs w:val="24"/>
        </w:rPr>
        <w:t>Olukorra lahendamiseks on otstarbekas teha muudatused õigusaktides ja lihtsustada menetlust, eeskätt kaevand</w:t>
      </w:r>
      <w:r w:rsidR="00C35986" w:rsidRPr="007B2C0D">
        <w:rPr>
          <w:rFonts w:cs="Times New Roman"/>
          <w:szCs w:val="24"/>
        </w:rPr>
        <w:t>amis</w:t>
      </w:r>
      <w:r w:rsidRPr="007B2C0D">
        <w:rPr>
          <w:rFonts w:cs="Times New Roman"/>
          <w:szCs w:val="24"/>
        </w:rPr>
        <w:t>loa muutmise nõudmisest taastuvenergia</w:t>
      </w:r>
      <w:r w:rsidR="009C16DA">
        <w:rPr>
          <w:rFonts w:cs="Times New Roman"/>
          <w:szCs w:val="24"/>
        </w:rPr>
        <w:t xml:space="preserve"> </w:t>
      </w:r>
      <w:r w:rsidR="009E0A03" w:rsidRPr="007B2C0D">
        <w:rPr>
          <w:rFonts w:cs="Times New Roman"/>
          <w:szCs w:val="24"/>
        </w:rPr>
        <w:t>ehitiste</w:t>
      </w:r>
      <w:r w:rsidRPr="007B2C0D">
        <w:rPr>
          <w:rFonts w:cs="Times New Roman"/>
          <w:szCs w:val="24"/>
        </w:rPr>
        <w:t xml:space="preserve"> lubamisel ammendatud mäeeraldisega aladele.</w:t>
      </w:r>
    </w:p>
    <w:p w14:paraId="766DE7FB" w14:textId="77777777" w:rsidR="00C46145" w:rsidRPr="007B2C0D" w:rsidRDefault="00C46145" w:rsidP="007B2C0D">
      <w:pPr>
        <w:jc w:val="both"/>
        <w:rPr>
          <w:rFonts w:cs="Times New Roman"/>
          <w:szCs w:val="24"/>
        </w:rPr>
      </w:pPr>
    </w:p>
    <w:p w14:paraId="7629AC29" w14:textId="4634441B" w:rsidR="00C46145" w:rsidRPr="007B2C0D" w:rsidRDefault="00C46145" w:rsidP="007B2C0D">
      <w:pPr>
        <w:jc w:val="both"/>
        <w:rPr>
          <w:rFonts w:cs="Times New Roman"/>
          <w:szCs w:val="24"/>
        </w:rPr>
      </w:pPr>
      <w:r w:rsidRPr="007B2C0D">
        <w:rPr>
          <w:rFonts w:cs="Times New Roman"/>
          <w:szCs w:val="24"/>
        </w:rPr>
        <w:t xml:space="preserve">Maardlatele ja maavarade perspektiivi ning levialadele tuuleparkide rajamise võimalusi on uuritud kahes Eesti Geoloogiateenistuse analüüsis, milles otsiti võimalusi, kuidas rajada tuuleparke Kirde- ja Kesk-Eesti </w:t>
      </w:r>
      <w:r w:rsidR="00A000E3">
        <w:rPr>
          <w:rFonts w:cs="Times New Roman"/>
          <w:szCs w:val="24"/>
        </w:rPr>
        <w:t>ja</w:t>
      </w:r>
      <w:r w:rsidRPr="007B2C0D">
        <w:rPr>
          <w:rFonts w:cs="Times New Roman"/>
          <w:szCs w:val="24"/>
        </w:rPr>
        <w:t xml:space="preserve"> Lääne-Eesti maardlatele, mida järgmise 20 ja enama aasta jooksul kasutusele ei võeta</w:t>
      </w:r>
      <w:r w:rsidR="00A000E3">
        <w:rPr>
          <w:rFonts w:cs="Times New Roman"/>
          <w:szCs w:val="24"/>
        </w:rPr>
        <w:t>,</w:t>
      </w:r>
      <w:r w:rsidRPr="007B2C0D">
        <w:rPr>
          <w:rFonts w:cs="Times New Roman"/>
          <w:szCs w:val="24"/>
        </w:rPr>
        <w:t xml:space="preserve"> ehk </w:t>
      </w:r>
      <w:r w:rsidR="00A000E3">
        <w:rPr>
          <w:rFonts w:cs="Times New Roman"/>
          <w:szCs w:val="24"/>
        </w:rPr>
        <w:t xml:space="preserve">võimaldada </w:t>
      </w:r>
      <w:r w:rsidRPr="007B2C0D">
        <w:rPr>
          <w:rFonts w:cs="Times New Roman"/>
          <w:szCs w:val="24"/>
        </w:rPr>
        <w:t xml:space="preserve">nn </w:t>
      </w:r>
      <w:commentRangeStart w:id="17"/>
      <w:r w:rsidRPr="007B2C0D">
        <w:rPr>
          <w:rFonts w:cs="Times New Roman"/>
          <w:szCs w:val="24"/>
        </w:rPr>
        <w:t>vahekasutus</w:t>
      </w:r>
      <w:r w:rsidR="00A000E3">
        <w:rPr>
          <w:rFonts w:cs="Times New Roman"/>
          <w:szCs w:val="24"/>
        </w:rPr>
        <w:t>t</w:t>
      </w:r>
      <w:commentRangeEnd w:id="17"/>
      <w:r w:rsidR="00343DF8">
        <w:rPr>
          <w:rStyle w:val="Kommentaariviide"/>
        </w:rPr>
        <w:commentReference w:id="17"/>
      </w:r>
      <w:r w:rsidR="00A000E3">
        <w:rPr>
          <w:rFonts w:cs="Times New Roman"/>
          <w:szCs w:val="24"/>
        </w:rPr>
        <w:t>.</w:t>
      </w:r>
    </w:p>
    <w:p w14:paraId="0701B40D" w14:textId="77777777" w:rsidR="00055D4F" w:rsidRPr="007B2C0D" w:rsidRDefault="00055D4F" w:rsidP="007B2C0D">
      <w:pPr>
        <w:pStyle w:val="Normaallaadveeb"/>
        <w:spacing w:before="0" w:beforeAutospacing="0" w:after="0" w:afterAutospacing="0"/>
        <w:jc w:val="both"/>
      </w:pPr>
    </w:p>
    <w:p w14:paraId="63543C5C" w14:textId="73BAC3FB" w:rsidR="00D640A2" w:rsidRPr="007B2C0D" w:rsidRDefault="00A000E3" w:rsidP="007B2C0D">
      <w:pPr>
        <w:pStyle w:val="Normaallaadveeb"/>
        <w:spacing w:before="0" w:beforeAutospacing="0" w:after="0" w:afterAutospacing="0"/>
        <w:jc w:val="both"/>
      </w:pPr>
      <w:r>
        <w:t>Seadus</w:t>
      </w:r>
      <w:r w:rsidR="0002574A" w:rsidRPr="007B2C0D">
        <w:t xml:space="preserve"> mõju</w:t>
      </w:r>
      <w:r>
        <w:t>tab</w:t>
      </w:r>
      <w:r w:rsidR="0002574A" w:rsidRPr="007B2C0D">
        <w:t xml:space="preserve"> järgmis</w:t>
      </w:r>
      <w:r>
        <w:t>i</w:t>
      </w:r>
      <w:r w:rsidR="00D640A2" w:rsidRPr="007B2C0D">
        <w:t xml:space="preserve"> </w:t>
      </w:r>
      <w:r w:rsidR="00D640A2" w:rsidRPr="007B2C0D">
        <w:rPr>
          <w:i/>
          <w:iCs/>
        </w:rPr>
        <w:t>sihtrühm</w:t>
      </w:r>
      <w:r>
        <w:rPr>
          <w:i/>
          <w:iCs/>
        </w:rPr>
        <w:t>i</w:t>
      </w:r>
      <w:r w:rsidR="00D640A2" w:rsidRPr="007B2C0D">
        <w:t>:</w:t>
      </w:r>
    </w:p>
    <w:p w14:paraId="385B0950" w14:textId="77777777" w:rsidR="00F72B3C" w:rsidRPr="007B2C0D" w:rsidRDefault="00F72B3C" w:rsidP="007B2C0D">
      <w:pPr>
        <w:pStyle w:val="Normaallaadveeb"/>
        <w:numPr>
          <w:ilvl w:val="0"/>
          <w:numId w:val="41"/>
        </w:numPr>
        <w:spacing w:before="0" w:beforeAutospacing="0" w:after="0" w:afterAutospacing="0"/>
        <w:jc w:val="both"/>
      </w:pPr>
      <w:r w:rsidRPr="007B2C0D">
        <w:t>Ettevõtjad:</w:t>
      </w:r>
    </w:p>
    <w:p w14:paraId="58565C56" w14:textId="5EFD66AC" w:rsidR="00F20412" w:rsidRPr="007B2C0D" w:rsidRDefault="00A000E3" w:rsidP="007B2C0D">
      <w:pPr>
        <w:pStyle w:val="Normaallaadveeb"/>
        <w:numPr>
          <w:ilvl w:val="1"/>
          <w:numId w:val="41"/>
        </w:numPr>
        <w:spacing w:before="0" w:beforeAutospacing="0" w:after="0" w:afterAutospacing="0"/>
        <w:jc w:val="both"/>
      </w:pPr>
      <w:r>
        <w:t>k</w:t>
      </w:r>
      <w:r w:rsidR="0078133C" w:rsidRPr="007B2C0D">
        <w:t>aevand</w:t>
      </w:r>
      <w:r w:rsidR="00C35986" w:rsidRPr="007B2C0D">
        <w:t>amis</w:t>
      </w:r>
      <w:r w:rsidR="0078133C" w:rsidRPr="007B2C0D">
        <w:t>lubade oma</w:t>
      </w:r>
      <w:r w:rsidR="00C35986" w:rsidRPr="007B2C0D">
        <w:t>ja</w:t>
      </w:r>
      <w:r w:rsidR="0078133C" w:rsidRPr="007B2C0D">
        <w:t>d;</w:t>
      </w:r>
    </w:p>
    <w:p w14:paraId="4B7F9D1A" w14:textId="1FEADF06" w:rsidR="00F72B3C" w:rsidRPr="007B2C0D" w:rsidRDefault="00A000E3" w:rsidP="007B2C0D">
      <w:pPr>
        <w:pStyle w:val="Normaallaadveeb"/>
        <w:numPr>
          <w:ilvl w:val="1"/>
          <w:numId w:val="41"/>
        </w:numPr>
        <w:spacing w:before="0" w:beforeAutospacing="0" w:after="0" w:afterAutospacing="0"/>
        <w:jc w:val="both"/>
      </w:pPr>
      <w:r>
        <w:t>t</w:t>
      </w:r>
      <w:r w:rsidR="0078133C" w:rsidRPr="007B2C0D">
        <w:t>aastuvenergia</w:t>
      </w:r>
      <w:r w:rsidR="009C16DA">
        <w:t xml:space="preserve"> </w:t>
      </w:r>
      <w:r w:rsidR="00D521D6" w:rsidRPr="007B2C0D">
        <w:t>ehitiste</w:t>
      </w:r>
      <w:r w:rsidR="0078133C" w:rsidRPr="007B2C0D">
        <w:t xml:space="preserve"> arendajad</w:t>
      </w:r>
      <w:r>
        <w:t>.</w:t>
      </w:r>
    </w:p>
    <w:p w14:paraId="2ECCDDA4" w14:textId="07E14259" w:rsidR="00F72B3C" w:rsidRPr="007B2C0D" w:rsidRDefault="00F72B3C" w:rsidP="007B2C0D">
      <w:pPr>
        <w:pStyle w:val="Normaallaadveeb"/>
        <w:numPr>
          <w:ilvl w:val="0"/>
          <w:numId w:val="41"/>
        </w:numPr>
        <w:spacing w:before="0" w:beforeAutospacing="0" w:after="0" w:afterAutospacing="0"/>
        <w:jc w:val="both"/>
      </w:pPr>
      <w:r w:rsidRPr="007B2C0D">
        <w:t>Riigiasutused:</w:t>
      </w:r>
    </w:p>
    <w:p w14:paraId="767586B8" w14:textId="6A19846D" w:rsidR="00F72B3C" w:rsidRPr="007B2C0D" w:rsidRDefault="004C548B" w:rsidP="007B2C0D">
      <w:pPr>
        <w:pStyle w:val="Normaallaadveeb"/>
        <w:numPr>
          <w:ilvl w:val="1"/>
          <w:numId w:val="41"/>
        </w:numPr>
        <w:spacing w:before="0" w:beforeAutospacing="0" w:after="0" w:afterAutospacing="0"/>
        <w:jc w:val="both"/>
      </w:pPr>
      <w:r w:rsidRPr="007B2C0D">
        <w:t>Maa-amet</w:t>
      </w:r>
      <w:r w:rsidR="0078133C" w:rsidRPr="007B2C0D">
        <w:t>;</w:t>
      </w:r>
    </w:p>
    <w:p w14:paraId="6A378D2F" w14:textId="177E1040" w:rsidR="00F72B3C" w:rsidRPr="007B2C0D" w:rsidRDefault="004C548B" w:rsidP="007B2C0D">
      <w:pPr>
        <w:pStyle w:val="Normaallaadveeb"/>
        <w:numPr>
          <w:ilvl w:val="1"/>
          <w:numId w:val="41"/>
        </w:numPr>
        <w:spacing w:before="0" w:beforeAutospacing="0" w:after="0" w:afterAutospacing="0"/>
        <w:jc w:val="both"/>
      </w:pPr>
      <w:r w:rsidRPr="007B2C0D">
        <w:t>Kliimaministeerium</w:t>
      </w:r>
      <w:r w:rsidR="45C19D8F" w:rsidRPr="007B2C0D">
        <w:t>;</w:t>
      </w:r>
    </w:p>
    <w:p w14:paraId="51221DB3" w14:textId="3ACB6C8F" w:rsidR="00F72B3C" w:rsidRPr="007B2C0D" w:rsidRDefault="45C19D8F" w:rsidP="007B2C0D">
      <w:pPr>
        <w:pStyle w:val="Normaallaadveeb"/>
        <w:numPr>
          <w:ilvl w:val="1"/>
          <w:numId w:val="41"/>
        </w:numPr>
        <w:spacing w:before="0" w:beforeAutospacing="0" w:after="0" w:afterAutospacing="0"/>
        <w:jc w:val="both"/>
      </w:pPr>
      <w:r w:rsidRPr="007B2C0D">
        <w:t>Keskkonnaamet</w:t>
      </w:r>
      <w:r w:rsidR="0078133C" w:rsidRPr="007B2C0D">
        <w:t>;</w:t>
      </w:r>
    </w:p>
    <w:p w14:paraId="2A82F369" w14:textId="1FA410DD" w:rsidR="00F20412" w:rsidRPr="007B2C0D" w:rsidRDefault="00C5581D" w:rsidP="007B2C0D">
      <w:pPr>
        <w:pStyle w:val="Normaallaadveeb"/>
        <w:numPr>
          <w:ilvl w:val="1"/>
          <w:numId w:val="41"/>
        </w:numPr>
        <w:spacing w:before="0" w:beforeAutospacing="0" w:after="0" w:afterAutospacing="0"/>
        <w:jc w:val="both"/>
      </w:pPr>
      <w:r w:rsidRPr="007B2C0D">
        <w:t>Regionaal- ja Põllumajandusministeerium</w:t>
      </w:r>
      <w:r w:rsidR="0078133C" w:rsidRPr="007B2C0D">
        <w:t>;</w:t>
      </w:r>
    </w:p>
    <w:p w14:paraId="152C7369" w14:textId="6FFA3411" w:rsidR="00F82C99" w:rsidRPr="007B2C0D" w:rsidRDefault="00F82C99" w:rsidP="007B2C0D">
      <w:pPr>
        <w:pStyle w:val="Normaallaadveeb"/>
        <w:numPr>
          <w:ilvl w:val="1"/>
          <w:numId w:val="41"/>
        </w:numPr>
        <w:spacing w:before="0" w:beforeAutospacing="0" w:after="0" w:afterAutospacing="0"/>
        <w:jc w:val="both"/>
      </w:pPr>
      <w:r w:rsidRPr="007B2C0D">
        <w:t>Eesti Geoloogiateenistus</w:t>
      </w:r>
      <w:r w:rsidR="00A000E3">
        <w:t>.</w:t>
      </w:r>
    </w:p>
    <w:p w14:paraId="56BD5CBA" w14:textId="02DBAC34" w:rsidR="00F20412" w:rsidRPr="007B2C0D" w:rsidRDefault="00F20412" w:rsidP="007B2C0D">
      <w:pPr>
        <w:pStyle w:val="Normaallaadveeb"/>
        <w:numPr>
          <w:ilvl w:val="0"/>
          <w:numId w:val="41"/>
        </w:numPr>
        <w:spacing w:before="0" w:beforeAutospacing="0" w:after="0" w:afterAutospacing="0"/>
        <w:jc w:val="both"/>
      </w:pPr>
      <w:r w:rsidRPr="007B2C0D">
        <w:t xml:space="preserve">Kohaliku omavalitsuse </w:t>
      </w:r>
      <w:commentRangeStart w:id="18"/>
      <w:r w:rsidRPr="007B2C0D">
        <w:t>üksused</w:t>
      </w:r>
      <w:commentRangeEnd w:id="18"/>
      <w:r w:rsidR="00D63F42">
        <w:rPr>
          <w:rStyle w:val="Kommentaariviide"/>
          <w:rFonts w:eastAsiaTheme="minorHAnsi" w:cstheme="minorBidi"/>
          <w:lang w:eastAsia="en-US"/>
        </w:rPr>
        <w:commentReference w:id="18"/>
      </w:r>
      <w:r w:rsidR="00F72B3C" w:rsidRPr="007B2C0D">
        <w:t>.</w:t>
      </w:r>
    </w:p>
    <w:p w14:paraId="07F4C29A" w14:textId="77777777" w:rsidR="00F8577A" w:rsidRPr="007B2C0D" w:rsidRDefault="00F8577A" w:rsidP="007B2C0D">
      <w:pPr>
        <w:pStyle w:val="Normaallaadveeb"/>
        <w:spacing w:before="0" w:beforeAutospacing="0" w:after="0" w:afterAutospacing="0"/>
        <w:jc w:val="both"/>
      </w:pPr>
    </w:p>
    <w:p w14:paraId="00077B92" w14:textId="6578E68B" w:rsidR="006359D8" w:rsidRPr="007B2C0D" w:rsidRDefault="00A000E3" w:rsidP="007B2C0D">
      <w:pPr>
        <w:pStyle w:val="Normaallaadveeb"/>
        <w:spacing w:before="0" w:beforeAutospacing="0" w:after="0" w:afterAutospacing="0"/>
        <w:jc w:val="both"/>
      </w:pPr>
      <w:r>
        <w:t>Seaduse rakendamisega</w:t>
      </w:r>
      <w:r w:rsidR="00F8577A" w:rsidRPr="007B2C0D">
        <w:t xml:space="preserve"> kaasneva mõju ulatus ja avaldumise sagedus </w:t>
      </w:r>
      <w:r w:rsidR="00A82ABB" w:rsidRPr="007B2C0D">
        <w:t>sõltu</w:t>
      </w:r>
      <w:r w:rsidR="00FE07BF" w:rsidRPr="007B2C0D">
        <w:t>vad</w:t>
      </w:r>
      <w:r w:rsidR="00A82ABB" w:rsidRPr="007B2C0D">
        <w:t xml:space="preserve"> olulisel määral sellest, kui paljudel juhtudel kaevand</w:t>
      </w:r>
      <w:r w:rsidR="00C35986" w:rsidRPr="007B2C0D">
        <w:t>amis</w:t>
      </w:r>
      <w:r w:rsidR="00A82ABB" w:rsidRPr="007B2C0D">
        <w:t>loa oma</w:t>
      </w:r>
      <w:r w:rsidR="00C35986" w:rsidRPr="007B2C0D">
        <w:t>ja</w:t>
      </w:r>
      <w:r w:rsidR="00A82ABB" w:rsidRPr="007B2C0D">
        <w:t>d ja taastuvenergia</w:t>
      </w:r>
      <w:r w:rsidR="009C16DA">
        <w:t xml:space="preserve"> </w:t>
      </w:r>
      <w:r w:rsidR="44CC27C3" w:rsidRPr="007B2C0D">
        <w:t>ehitiste</w:t>
      </w:r>
      <w:r w:rsidR="00A82ABB" w:rsidRPr="007B2C0D">
        <w:t xml:space="preserve"> arendajad jõuavad mõlemale poolele sobiva kokkulep</w:t>
      </w:r>
      <w:r w:rsidR="007D3E0C">
        <w:t>peni</w:t>
      </w:r>
      <w:r w:rsidR="00A82ABB" w:rsidRPr="007B2C0D">
        <w:t>.</w:t>
      </w:r>
      <w:r w:rsidR="00561A03" w:rsidRPr="007B2C0D">
        <w:t xml:space="preserve"> </w:t>
      </w:r>
      <w:r w:rsidR="00D20C0C" w:rsidRPr="007B2C0D">
        <w:t xml:space="preserve">Kui </w:t>
      </w:r>
      <w:r>
        <w:t>seadusega</w:t>
      </w:r>
      <w:r w:rsidRPr="007B2C0D">
        <w:t xml:space="preserve"> </w:t>
      </w:r>
      <w:r w:rsidR="00D20C0C" w:rsidRPr="007B2C0D">
        <w:t xml:space="preserve">loodavat võimalust kasutatakse </w:t>
      </w:r>
      <w:r w:rsidR="00F56861" w:rsidRPr="007B2C0D">
        <w:t>sageli</w:t>
      </w:r>
      <w:r w:rsidR="005214B6" w:rsidRPr="007B2C0D">
        <w:t xml:space="preserve">, võib mõju </w:t>
      </w:r>
      <w:r>
        <w:t>uute</w:t>
      </w:r>
      <w:r w:rsidR="005214B6" w:rsidRPr="007B2C0D">
        <w:t xml:space="preserve"> taastuvenergia</w:t>
      </w:r>
      <w:r w:rsidR="009C16DA">
        <w:t xml:space="preserve"> </w:t>
      </w:r>
      <w:r w:rsidR="20A2B350" w:rsidRPr="007B2C0D">
        <w:t xml:space="preserve">ehitiste </w:t>
      </w:r>
      <w:r w:rsidR="61DE14E9" w:rsidRPr="007B2C0D">
        <w:t>ehitamise</w:t>
      </w:r>
      <w:r w:rsidR="005214B6" w:rsidRPr="007B2C0D">
        <w:t xml:space="preserve"> kaudu olla taastuvenergia eesmärkide saavutamisele oluline. </w:t>
      </w:r>
      <w:r w:rsidR="00FE07BF" w:rsidRPr="007B2C0D">
        <w:t>Eeldatava</w:t>
      </w:r>
      <w:r>
        <w:t>sti</w:t>
      </w:r>
      <w:r w:rsidR="00FE07BF" w:rsidRPr="007B2C0D">
        <w:t xml:space="preserve"> on muudatustel </w:t>
      </w:r>
      <w:r w:rsidR="00C017FB" w:rsidRPr="007B2C0D">
        <w:t>kõikidele sihtrühmadele positiivne mõju.</w:t>
      </w:r>
    </w:p>
    <w:p w14:paraId="040346B7" w14:textId="77777777" w:rsidR="006359D8" w:rsidRPr="007B2C0D" w:rsidRDefault="006359D8" w:rsidP="007B2C0D">
      <w:pPr>
        <w:pStyle w:val="Normaallaadveeb"/>
        <w:spacing w:before="0" w:beforeAutospacing="0" w:after="0" w:afterAutospacing="0"/>
        <w:jc w:val="both"/>
      </w:pPr>
    </w:p>
    <w:p w14:paraId="1F125D07" w14:textId="77777777" w:rsidR="009A0552" w:rsidRPr="007B2C0D" w:rsidRDefault="00C017FB" w:rsidP="007B2C0D">
      <w:pPr>
        <w:pStyle w:val="Normaallaadveeb"/>
        <w:spacing w:before="0" w:beforeAutospacing="0" w:after="0" w:afterAutospacing="0"/>
        <w:jc w:val="both"/>
      </w:pPr>
      <w:commentRangeStart w:id="19"/>
      <w:r w:rsidRPr="007B2C0D">
        <w:rPr>
          <w:i/>
          <w:iCs/>
        </w:rPr>
        <w:t>Ebasoovitavaid ri</w:t>
      </w:r>
      <w:r w:rsidR="009A0552" w:rsidRPr="007B2C0D">
        <w:rPr>
          <w:i/>
          <w:iCs/>
        </w:rPr>
        <w:t>ske</w:t>
      </w:r>
      <w:r w:rsidR="009A0552" w:rsidRPr="007B2C0D">
        <w:t xml:space="preserve"> </w:t>
      </w:r>
      <w:commentRangeEnd w:id="19"/>
      <w:r w:rsidR="00334059">
        <w:rPr>
          <w:rStyle w:val="Kommentaariviide"/>
          <w:rFonts w:eastAsiaTheme="minorHAnsi" w:cstheme="minorBidi"/>
          <w:lang w:eastAsia="en-US"/>
        </w:rPr>
        <w:commentReference w:id="19"/>
      </w:r>
      <w:r w:rsidR="009A0552" w:rsidRPr="007B2C0D">
        <w:t>sisaldavad järgmised olukorrad:</w:t>
      </w:r>
    </w:p>
    <w:p w14:paraId="247D950E" w14:textId="6F594F4A" w:rsidR="00C46145" w:rsidRPr="007B2C0D" w:rsidRDefault="6079E0B9" w:rsidP="007B2C0D">
      <w:pPr>
        <w:pStyle w:val="Normaallaadveeb"/>
        <w:numPr>
          <w:ilvl w:val="0"/>
          <w:numId w:val="41"/>
        </w:numPr>
        <w:spacing w:before="0" w:beforeAutospacing="0" w:after="0" w:afterAutospacing="0"/>
        <w:jc w:val="both"/>
      </w:pPr>
      <w:r w:rsidRPr="007B2C0D">
        <w:t xml:space="preserve">ettenägematute </w:t>
      </w:r>
      <w:r w:rsidR="2393D8A2" w:rsidRPr="007B2C0D">
        <w:t>takistuste</w:t>
      </w:r>
      <w:r w:rsidR="00A000E3">
        <w:t xml:space="preserve"> tõttu</w:t>
      </w:r>
      <w:r w:rsidR="2393D8A2" w:rsidRPr="007B2C0D">
        <w:t xml:space="preserve"> planeeringu</w:t>
      </w:r>
      <w:r w:rsidR="009A0552" w:rsidRPr="007B2C0D">
        <w:t>-</w:t>
      </w:r>
      <w:r w:rsidR="2393D8A2" w:rsidRPr="007B2C0D">
        <w:t xml:space="preserve"> või loamenetluses </w:t>
      </w:r>
      <w:r w:rsidR="009A0552" w:rsidRPr="007B2C0D">
        <w:t>võib</w:t>
      </w:r>
      <w:r w:rsidR="2393D8A2" w:rsidRPr="007B2C0D">
        <w:t xml:space="preserve"> </w:t>
      </w:r>
      <w:r w:rsidR="665F12CE" w:rsidRPr="007B2C0D">
        <w:t>taastuvenergia</w:t>
      </w:r>
      <w:r w:rsidR="009C16DA">
        <w:t xml:space="preserve"> </w:t>
      </w:r>
      <w:r w:rsidR="665F12CE" w:rsidRPr="007B2C0D">
        <w:t xml:space="preserve">ehitise </w:t>
      </w:r>
      <w:r w:rsidR="009A0552" w:rsidRPr="007B2C0D">
        <w:t>jääda ehitamata</w:t>
      </w:r>
      <w:r w:rsidR="73A2077B" w:rsidRPr="007B2C0D">
        <w:t xml:space="preserve">. </w:t>
      </w:r>
      <w:r w:rsidR="00A000E3">
        <w:t>Hoolimata</w:t>
      </w:r>
      <w:r w:rsidR="73A2077B" w:rsidRPr="007B2C0D">
        <w:t xml:space="preserve"> taastuvenergia ehitamiseks tehtud kiirenduse</w:t>
      </w:r>
      <w:r w:rsidR="00A000E3">
        <w:t>st</w:t>
      </w:r>
      <w:r w:rsidR="73A2077B" w:rsidRPr="007B2C0D">
        <w:t xml:space="preserve"> ja </w:t>
      </w:r>
      <w:r w:rsidR="68BA04A1" w:rsidRPr="007B2C0D">
        <w:t>kaevandamisloaga mäeeraldise kasutuselevõtmise</w:t>
      </w:r>
      <w:r w:rsidR="00A000E3">
        <w:t>st</w:t>
      </w:r>
      <w:r w:rsidR="68BA04A1" w:rsidRPr="007B2C0D">
        <w:t xml:space="preserve"> taastuvenergia</w:t>
      </w:r>
      <w:r w:rsidR="009C16DA">
        <w:t xml:space="preserve"> </w:t>
      </w:r>
      <w:r w:rsidR="68BA04A1" w:rsidRPr="007B2C0D">
        <w:t>ehitise e</w:t>
      </w:r>
      <w:r w:rsidR="0DA40754" w:rsidRPr="007B2C0D">
        <w:t>hitamise eesmärgil ei ole</w:t>
      </w:r>
      <w:r w:rsidR="73A2077B" w:rsidRPr="007B2C0D">
        <w:t xml:space="preserve"> küsimus lahenda</w:t>
      </w:r>
      <w:r w:rsidR="4470657E" w:rsidRPr="007B2C0D">
        <w:t>tud planeering</w:t>
      </w:r>
      <w:r w:rsidR="009A0552" w:rsidRPr="007B2C0D">
        <w:t>u</w:t>
      </w:r>
      <w:r w:rsidR="4470657E" w:rsidRPr="007B2C0D">
        <w:t>menetluse lihtsustamise võtmes</w:t>
      </w:r>
      <w:r w:rsidR="00616586" w:rsidRPr="007B2C0D">
        <w:t>;</w:t>
      </w:r>
    </w:p>
    <w:p w14:paraId="2E70506E" w14:textId="02FA8C76" w:rsidR="00C46145" w:rsidRPr="007B2C0D" w:rsidRDefault="00F56861" w:rsidP="007B2C0D">
      <w:pPr>
        <w:pStyle w:val="Normaallaadveeb"/>
        <w:numPr>
          <w:ilvl w:val="0"/>
          <w:numId w:val="41"/>
        </w:numPr>
        <w:spacing w:before="0" w:beforeAutospacing="0" w:after="0" w:afterAutospacing="0"/>
        <w:jc w:val="both"/>
      </w:pPr>
      <w:r w:rsidRPr="007B2C0D">
        <w:t xml:space="preserve">kui </w:t>
      </w:r>
      <w:r w:rsidR="009A0552" w:rsidRPr="007B2C0D">
        <w:t>taastuvenergia</w:t>
      </w:r>
      <w:r w:rsidR="009C16DA">
        <w:t xml:space="preserve"> </w:t>
      </w:r>
      <w:r w:rsidR="009A0552" w:rsidRPr="007B2C0D">
        <w:t>ehitiseni ei jõuta,</w:t>
      </w:r>
      <w:r w:rsidR="09C95F52" w:rsidRPr="007B2C0D">
        <w:t xml:space="preserve"> toob </w:t>
      </w:r>
      <w:r w:rsidR="009A0552" w:rsidRPr="007B2C0D">
        <w:t xml:space="preserve">see </w:t>
      </w:r>
      <w:r w:rsidR="09C95F52" w:rsidRPr="007B2C0D">
        <w:t>kaasa ka</w:t>
      </w:r>
      <w:r w:rsidR="2393D8A2" w:rsidRPr="007B2C0D">
        <w:t xml:space="preserve"> </w:t>
      </w:r>
      <w:r w:rsidR="003A4451" w:rsidRPr="007B2C0D">
        <w:t>korrastamiskohustuse mittetäitmi</w:t>
      </w:r>
      <w:r w:rsidR="2382FEE3" w:rsidRPr="007B2C0D">
        <w:t>s</w:t>
      </w:r>
      <w:r w:rsidR="003A4451" w:rsidRPr="007B2C0D">
        <w:t>e</w:t>
      </w:r>
      <w:r w:rsidR="00D20C0C" w:rsidRPr="007B2C0D">
        <w:t xml:space="preserve"> </w:t>
      </w:r>
      <w:r w:rsidR="60543A52" w:rsidRPr="007B2C0D">
        <w:t>ohu nii</w:t>
      </w:r>
      <w:r w:rsidR="44CEFB34" w:rsidRPr="007B2C0D">
        <w:t xml:space="preserve"> </w:t>
      </w:r>
      <w:r w:rsidR="003A4451" w:rsidRPr="007B2C0D">
        <w:t xml:space="preserve">maa üleminekul </w:t>
      </w:r>
      <w:r w:rsidR="79C9F9DA" w:rsidRPr="007B2C0D">
        <w:t>kui k</w:t>
      </w:r>
      <w:r w:rsidR="003A4451" w:rsidRPr="007B2C0D">
        <w:t>a tegevuse lõpetamisel</w:t>
      </w:r>
      <w:r w:rsidR="00616586" w:rsidRPr="007B2C0D">
        <w:t>;</w:t>
      </w:r>
    </w:p>
    <w:p w14:paraId="4DBEF88D" w14:textId="1E1C55FD" w:rsidR="00F8577A" w:rsidRPr="007B2C0D" w:rsidRDefault="00C46145" w:rsidP="007B2C0D">
      <w:pPr>
        <w:pStyle w:val="Normaallaadveeb"/>
        <w:numPr>
          <w:ilvl w:val="0"/>
          <w:numId w:val="41"/>
        </w:numPr>
        <w:spacing w:before="0" w:beforeAutospacing="0" w:after="0" w:afterAutospacing="0"/>
        <w:jc w:val="both"/>
      </w:pPr>
      <w:r w:rsidRPr="007B2C0D">
        <w:t>t</w:t>
      </w:r>
      <w:r w:rsidR="55E54B82" w:rsidRPr="007B2C0D">
        <w:t>aastuvenergia</w:t>
      </w:r>
      <w:r w:rsidR="009C16DA">
        <w:t xml:space="preserve"> </w:t>
      </w:r>
      <w:r w:rsidR="55E54B82" w:rsidRPr="007B2C0D">
        <w:t xml:space="preserve">ehitise ehitamine tegutseva </w:t>
      </w:r>
      <w:proofErr w:type="spellStart"/>
      <w:r w:rsidR="55E54B82" w:rsidRPr="007B2C0D">
        <w:t>turbatootmisala</w:t>
      </w:r>
      <w:proofErr w:type="spellEnd"/>
      <w:r w:rsidR="55E54B82" w:rsidRPr="007B2C0D">
        <w:t xml:space="preserve"> </w:t>
      </w:r>
      <w:r w:rsidR="71CC2CEB" w:rsidRPr="007B2C0D">
        <w:t xml:space="preserve">vahetusse </w:t>
      </w:r>
      <w:r w:rsidR="55E54B82" w:rsidRPr="007B2C0D">
        <w:t>lähedus</w:t>
      </w:r>
      <w:r w:rsidR="679C837A" w:rsidRPr="007B2C0D">
        <w:t>se</w:t>
      </w:r>
      <w:r w:rsidR="55E54B82" w:rsidRPr="007B2C0D">
        <w:t xml:space="preserve"> </w:t>
      </w:r>
      <w:r w:rsidR="00A000E3">
        <w:t>suurendab</w:t>
      </w:r>
      <w:r w:rsidR="0EF4E449" w:rsidRPr="007B2C0D">
        <w:t xml:space="preserve"> tuleoh</w:t>
      </w:r>
      <w:r w:rsidR="00A000E3">
        <w:t>t</w:t>
      </w:r>
      <w:r w:rsidR="0EF4E449" w:rsidRPr="007B2C0D">
        <w:t>u</w:t>
      </w:r>
      <w:r w:rsidR="32745DC4" w:rsidRPr="007B2C0D">
        <w:t xml:space="preserve">, mille ennetamiseks tuleb võtta meetmeid, et </w:t>
      </w:r>
      <w:r w:rsidR="007D3E0C">
        <w:t>oht</w:t>
      </w:r>
      <w:r w:rsidR="32745DC4" w:rsidRPr="007B2C0D">
        <w:t xml:space="preserve"> ei realiseeruks.</w:t>
      </w:r>
    </w:p>
    <w:p w14:paraId="6D0FD546" w14:textId="77777777" w:rsidR="00D640A2" w:rsidRPr="007B2C0D" w:rsidRDefault="00D640A2" w:rsidP="007B2C0D">
      <w:pPr>
        <w:pStyle w:val="Normaallaadveeb"/>
        <w:spacing w:before="0" w:beforeAutospacing="0" w:after="0" w:afterAutospacing="0"/>
        <w:jc w:val="both"/>
      </w:pPr>
    </w:p>
    <w:p w14:paraId="1D644F02" w14:textId="43BB37E7" w:rsidR="00F20412" w:rsidRPr="007B2C0D" w:rsidRDefault="004F5345" w:rsidP="007B2C0D">
      <w:pPr>
        <w:pStyle w:val="Normaallaadveeb"/>
        <w:spacing w:before="0" w:beforeAutospacing="0" w:after="0" w:afterAutospacing="0"/>
        <w:jc w:val="both"/>
        <w:rPr>
          <w:b/>
          <w:bCs/>
        </w:rPr>
      </w:pPr>
      <w:r w:rsidRPr="007B2C0D">
        <w:rPr>
          <w:b/>
          <w:bCs/>
        </w:rPr>
        <w:t>6.1. Mõju elu- ja looduskeskkonnale</w:t>
      </w:r>
    </w:p>
    <w:p w14:paraId="27F9841C" w14:textId="77777777" w:rsidR="004F5345" w:rsidRPr="007B2C0D" w:rsidRDefault="004F5345" w:rsidP="007B2C0D">
      <w:pPr>
        <w:pStyle w:val="Normaallaadveeb"/>
        <w:spacing w:before="0" w:beforeAutospacing="0" w:after="0" w:afterAutospacing="0"/>
        <w:jc w:val="both"/>
      </w:pPr>
    </w:p>
    <w:p w14:paraId="6FD214FA" w14:textId="1C8B6011" w:rsidR="004F5345" w:rsidRPr="007B2C0D" w:rsidRDefault="004F5345" w:rsidP="007B2C0D">
      <w:pPr>
        <w:pStyle w:val="Normaallaadveeb"/>
        <w:spacing w:before="0" w:beforeAutospacing="0" w:after="0" w:afterAutospacing="0"/>
        <w:jc w:val="both"/>
      </w:pPr>
      <w:r w:rsidRPr="007B2C0D">
        <w:t>Kaevand</w:t>
      </w:r>
      <w:r w:rsidR="00C35986" w:rsidRPr="007B2C0D">
        <w:t>amis</w:t>
      </w:r>
      <w:r w:rsidRPr="007B2C0D">
        <w:t>alade</w:t>
      </w:r>
      <w:r w:rsidR="0002574A" w:rsidRPr="007B2C0D">
        <w:t xml:space="preserve"> </w:t>
      </w:r>
      <w:r w:rsidRPr="007B2C0D">
        <w:t>kasutuselevõtt</w:t>
      </w:r>
      <w:r w:rsidR="00A84111" w:rsidRPr="007B2C0D">
        <w:t xml:space="preserve"> võrreldes uute alade kasutuselevõtuga</w:t>
      </w:r>
      <w:r w:rsidRPr="007B2C0D">
        <w:t xml:space="preserve"> võimaldab rajada taastuvenergiajaamu</w:t>
      </w:r>
      <w:r w:rsidR="00F42435" w:rsidRPr="007B2C0D">
        <w:t xml:space="preserve"> väiksema keskkonnahäiringuga</w:t>
      </w:r>
      <w:r w:rsidR="00A000E3">
        <w:t>, kuna</w:t>
      </w:r>
      <w:r w:rsidR="00F92E15" w:rsidRPr="007B2C0D">
        <w:t xml:space="preserve"> k</w:t>
      </w:r>
      <w:r w:rsidR="00076DAA" w:rsidRPr="007B2C0D">
        <w:t>aevand</w:t>
      </w:r>
      <w:r w:rsidR="00C35986" w:rsidRPr="007B2C0D">
        <w:t>amis</w:t>
      </w:r>
      <w:r w:rsidR="00076DAA" w:rsidRPr="007B2C0D">
        <w:t xml:space="preserve">ala kasutamine </w:t>
      </w:r>
      <w:r w:rsidR="006F001F" w:rsidRPr="007B2C0D">
        <w:t xml:space="preserve">maavara kaevandamiseks </w:t>
      </w:r>
      <w:r w:rsidR="00076DAA" w:rsidRPr="007B2C0D">
        <w:t>on juba põhjustanud keskkonnahäiringu</w:t>
      </w:r>
      <w:r w:rsidR="00A52253" w:rsidRPr="007B2C0D">
        <w:t>.</w:t>
      </w:r>
      <w:r w:rsidR="00F53ED5">
        <w:t xml:space="preserve"> Ühtlasi, kuna taastuvenergia ehitise ehitamisel lahendatakse kaevandatud maa kasutus terviklikult kliimaneutraalsel </w:t>
      </w:r>
      <w:r w:rsidR="00AC11AC">
        <w:t xml:space="preserve">ja elurikkuse taastumist ning ökosüsteemide funktsioonide taastumist soodustaval </w:t>
      </w:r>
      <w:r w:rsidR="00F53ED5">
        <w:t xml:space="preserve">moel, siis sellel on positiivne mõju ka CO2 vähendamisse või sidumisse panustaval </w:t>
      </w:r>
      <w:r w:rsidR="00AC11AC">
        <w:t xml:space="preserve">ja elurikkust toetaval </w:t>
      </w:r>
      <w:r w:rsidR="00F53ED5">
        <w:t xml:space="preserve">uudsel maastiku kujundamisel, mis kokkuvõttes </w:t>
      </w:r>
      <w:r w:rsidR="00AC11AC">
        <w:t xml:space="preserve">parandab </w:t>
      </w:r>
      <w:r w:rsidR="00F53ED5">
        <w:t>elu</w:t>
      </w:r>
      <w:r w:rsidR="00AC11AC">
        <w:t>- ja loodus</w:t>
      </w:r>
      <w:r w:rsidR="00F53ED5">
        <w:t>keskkonda</w:t>
      </w:r>
      <w:r w:rsidR="00AC11AC">
        <w:t xml:space="preserve"> võrreldes kaevandusaladega</w:t>
      </w:r>
      <w:r w:rsidR="00F53ED5">
        <w:t>.</w:t>
      </w:r>
      <w:r w:rsidR="00A52253" w:rsidRPr="007B2C0D">
        <w:t xml:space="preserve"> </w:t>
      </w:r>
      <w:r w:rsidR="00A84111" w:rsidRPr="007B2C0D">
        <w:t>Tegevuse mõjusid, sh Natura alale avalduvat mõju</w:t>
      </w:r>
      <w:r w:rsidR="00A000E3">
        <w:t>,</w:t>
      </w:r>
      <w:r w:rsidR="00A84111" w:rsidRPr="007B2C0D">
        <w:t xml:space="preserve"> tuleb nõuetekohaselt hinnata</w:t>
      </w:r>
      <w:r w:rsidR="00815709">
        <w:t>, sest</w:t>
      </w:r>
      <w:r w:rsidR="00A84111" w:rsidRPr="007B2C0D">
        <w:t xml:space="preserve"> tuuleelektrijaama mõju võib olla teistlaadne kui kaevandamistegevusel, samas on kaevandamine paratamatult tegevus, mis elurikkust alal mõjutab. </w:t>
      </w:r>
      <w:r w:rsidR="00A52253" w:rsidRPr="007B2C0D">
        <w:t xml:space="preserve">Kui ala enam </w:t>
      </w:r>
      <w:r w:rsidR="008B691E" w:rsidRPr="007B2C0D">
        <w:t xml:space="preserve">maavara kaevandamiseks kasutada ei saa, </w:t>
      </w:r>
      <w:r w:rsidR="00815709">
        <w:t xml:space="preserve">on </w:t>
      </w:r>
      <w:r w:rsidR="006F001F" w:rsidRPr="007B2C0D">
        <w:t>võimal</w:t>
      </w:r>
      <w:r w:rsidR="00815709">
        <w:t>ik</w:t>
      </w:r>
      <w:r w:rsidR="008B691E" w:rsidRPr="007B2C0D">
        <w:t xml:space="preserve"> kasuta</w:t>
      </w:r>
      <w:r w:rsidR="00815709">
        <w:t>da ala</w:t>
      </w:r>
      <w:r w:rsidR="008B691E" w:rsidRPr="007B2C0D">
        <w:t xml:space="preserve"> </w:t>
      </w:r>
      <w:r w:rsidR="00EA7DAC" w:rsidRPr="007B2C0D">
        <w:t>taastuvenergia tootmiseks</w:t>
      </w:r>
      <w:r w:rsidR="00815709">
        <w:t>, mis on</w:t>
      </w:r>
      <w:r w:rsidR="008B691E" w:rsidRPr="007B2C0D">
        <w:t xml:space="preserve"> positiivse kliimamõjuga </w:t>
      </w:r>
      <w:r w:rsidR="00EA7DAC" w:rsidRPr="007B2C0D">
        <w:t xml:space="preserve">tegevus. </w:t>
      </w:r>
      <w:r w:rsidR="00BD7698" w:rsidRPr="007B2C0D">
        <w:t>Võimalus rajada taastuvenergiajaam kaevand</w:t>
      </w:r>
      <w:r w:rsidR="00C35986" w:rsidRPr="007B2C0D">
        <w:t>amis</w:t>
      </w:r>
      <w:r w:rsidR="00BD7698" w:rsidRPr="007B2C0D">
        <w:t xml:space="preserve">salale </w:t>
      </w:r>
      <w:r w:rsidR="003674F9" w:rsidRPr="007B2C0D">
        <w:t>vähendab</w:t>
      </w:r>
      <w:r w:rsidR="00BD7698" w:rsidRPr="007B2C0D">
        <w:t xml:space="preserve"> </w:t>
      </w:r>
      <w:r w:rsidR="00F92E15" w:rsidRPr="007B2C0D">
        <w:t xml:space="preserve">ka </w:t>
      </w:r>
      <w:r w:rsidR="00BD7698" w:rsidRPr="007B2C0D">
        <w:t xml:space="preserve">vajadust rajada </w:t>
      </w:r>
      <w:r w:rsidR="00F92E15" w:rsidRPr="007B2C0D">
        <w:t xml:space="preserve">taastuvenergia eesmärkide saavutamiseks </w:t>
      </w:r>
      <w:r w:rsidR="00BD7698" w:rsidRPr="007B2C0D">
        <w:t>taastuvenergiajaam</w:t>
      </w:r>
      <w:r w:rsidR="00950AB2" w:rsidRPr="007B2C0D">
        <w:t>u</w:t>
      </w:r>
      <w:r w:rsidR="00BD7698" w:rsidRPr="007B2C0D">
        <w:t xml:space="preserve"> tiheasustatud või </w:t>
      </w:r>
      <w:r w:rsidR="003674F9" w:rsidRPr="007B2C0D">
        <w:t xml:space="preserve">rikka elusloodusega piirkondadesse. </w:t>
      </w:r>
      <w:r w:rsidR="00950AB2" w:rsidRPr="007B2C0D">
        <w:t>Kaevand</w:t>
      </w:r>
      <w:r w:rsidR="00C35986" w:rsidRPr="007B2C0D">
        <w:t>amis</w:t>
      </w:r>
      <w:r w:rsidR="00950AB2" w:rsidRPr="007B2C0D">
        <w:t xml:space="preserve">salal </w:t>
      </w:r>
      <w:r w:rsidR="00076DAA" w:rsidRPr="007B2C0D">
        <w:t xml:space="preserve">toodetav taastuvenergia </w:t>
      </w:r>
      <w:r w:rsidR="00815709">
        <w:t>aitab vähendada</w:t>
      </w:r>
      <w:r w:rsidR="00076DAA" w:rsidRPr="007B2C0D">
        <w:t xml:space="preserve"> kasvuhoonegaaside </w:t>
      </w:r>
      <w:r w:rsidR="00815709">
        <w:t>heidet</w:t>
      </w:r>
      <w:r w:rsidR="00076DAA" w:rsidRPr="007B2C0D">
        <w:t xml:space="preserve"> ja </w:t>
      </w:r>
      <w:r w:rsidR="00815709">
        <w:t xml:space="preserve">saavutada </w:t>
      </w:r>
      <w:r w:rsidR="00076DAA" w:rsidRPr="007B2C0D">
        <w:t>kliimaneutraalsus</w:t>
      </w:r>
      <w:r w:rsidR="00815709">
        <w:t>t</w:t>
      </w:r>
      <w:r w:rsidR="00950AB2" w:rsidRPr="007B2C0D">
        <w:t>.</w:t>
      </w:r>
    </w:p>
    <w:p w14:paraId="2865E591" w14:textId="77777777" w:rsidR="00B811F1" w:rsidRPr="007B2C0D" w:rsidRDefault="00B811F1" w:rsidP="007B2C0D">
      <w:pPr>
        <w:pStyle w:val="Normaallaadveeb"/>
        <w:spacing w:before="0" w:beforeAutospacing="0" w:after="0" w:afterAutospacing="0"/>
        <w:jc w:val="both"/>
      </w:pPr>
    </w:p>
    <w:p w14:paraId="6CA43AA4" w14:textId="77777777" w:rsidR="00B811F1" w:rsidRPr="007B2C0D" w:rsidRDefault="00B811F1" w:rsidP="007B2C0D">
      <w:pPr>
        <w:pStyle w:val="Normaallaadveeb"/>
        <w:spacing w:before="0" w:beforeAutospacing="0" w:after="0" w:afterAutospacing="0"/>
        <w:jc w:val="both"/>
        <w:rPr>
          <w:b/>
          <w:bCs/>
        </w:rPr>
      </w:pPr>
      <w:r w:rsidRPr="007B2C0D">
        <w:rPr>
          <w:b/>
          <w:bCs/>
        </w:rPr>
        <w:t>6.2. Mõju majandusele</w:t>
      </w:r>
    </w:p>
    <w:p w14:paraId="6066DAAF" w14:textId="736A94B2" w:rsidR="00B811F1" w:rsidRPr="007B2C0D" w:rsidRDefault="00B811F1" w:rsidP="007B2C0D">
      <w:pPr>
        <w:pStyle w:val="Normaallaadveeb"/>
        <w:spacing w:before="0" w:beforeAutospacing="0" w:after="0" w:afterAutospacing="0"/>
        <w:jc w:val="both"/>
      </w:pPr>
    </w:p>
    <w:p w14:paraId="0753C811" w14:textId="1B1EA0CB" w:rsidR="00614A09" w:rsidRPr="007B2C0D" w:rsidRDefault="00E16159" w:rsidP="007B2C0D">
      <w:pPr>
        <w:pStyle w:val="Normaallaadveeb"/>
        <w:spacing w:before="0" w:beforeAutospacing="0" w:after="0" w:afterAutospacing="0"/>
        <w:jc w:val="both"/>
      </w:pPr>
      <w:r w:rsidRPr="007B2C0D">
        <w:t>Muudatustest on mõjutatud nii kaevand</w:t>
      </w:r>
      <w:r w:rsidR="00C35986" w:rsidRPr="007B2C0D">
        <w:t>ami</w:t>
      </w:r>
      <w:r w:rsidRPr="007B2C0D">
        <w:t xml:space="preserve">slubasid omavad ettevõtjad kui </w:t>
      </w:r>
      <w:r w:rsidR="00815709">
        <w:t xml:space="preserve">ka </w:t>
      </w:r>
      <w:r w:rsidRPr="007B2C0D">
        <w:t>taastuvenergiat arendavad ettevõtjad.</w:t>
      </w:r>
      <w:r w:rsidR="00614A09" w:rsidRPr="007B2C0D">
        <w:t xml:space="preserve"> Eesti Taastuvenergia Koja andmetel on liidus </w:t>
      </w:r>
      <w:r w:rsidR="00616586" w:rsidRPr="007B2C0D">
        <w:t>üheksa</w:t>
      </w:r>
      <w:r w:rsidR="00614A09" w:rsidRPr="007B2C0D">
        <w:t xml:space="preserve"> liiget, sh MTÜ Eesti Tuuleenergia Assotsiatsioon ja Eesti Päikeseelektri Assotsiatsioon oma liikmetega. Kokku 32 isikut, kes kõik on huvitatud taastuvenergeetika arendamisest. Kaevandamisloa oma</w:t>
      </w:r>
      <w:r w:rsidR="00C35986" w:rsidRPr="007B2C0D">
        <w:t>jaid</w:t>
      </w:r>
      <w:r w:rsidR="00614A09" w:rsidRPr="007B2C0D">
        <w:t>, keda muudatus võiks puudutada, on</w:t>
      </w:r>
      <w:r w:rsidR="65B78E58" w:rsidRPr="007B2C0D">
        <w:t xml:space="preserve"> </w:t>
      </w:r>
      <w:r w:rsidR="2712A927" w:rsidRPr="007B2C0D">
        <w:t>38</w:t>
      </w:r>
      <w:r w:rsidR="0F81E7C1" w:rsidRPr="007B2C0D">
        <w:t xml:space="preserve"> (nt turba ja põlevkivi kaevandamis</w:t>
      </w:r>
      <w:r w:rsidR="00815709">
        <w:t xml:space="preserve">e </w:t>
      </w:r>
      <w:r w:rsidR="0F81E7C1" w:rsidRPr="007B2C0D">
        <w:t xml:space="preserve">lubade </w:t>
      </w:r>
      <w:commentRangeStart w:id="20"/>
      <w:r w:rsidR="0F81E7C1" w:rsidRPr="007B2C0D">
        <w:t>oma</w:t>
      </w:r>
      <w:r w:rsidR="00C35986" w:rsidRPr="007B2C0D">
        <w:t>ja</w:t>
      </w:r>
      <w:r w:rsidR="0F81E7C1" w:rsidRPr="007B2C0D">
        <w:t>d</w:t>
      </w:r>
      <w:commentRangeEnd w:id="20"/>
      <w:r w:rsidR="00D63F42">
        <w:rPr>
          <w:rStyle w:val="Kommentaariviide"/>
          <w:rFonts w:eastAsiaTheme="minorHAnsi" w:cstheme="minorBidi"/>
          <w:lang w:eastAsia="en-US"/>
        </w:rPr>
        <w:commentReference w:id="20"/>
      </w:r>
      <w:r w:rsidR="0F81E7C1" w:rsidRPr="007B2C0D">
        <w:t>)</w:t>
      </w:r>
      <w:r w:rsidR="001405E3" w:rsidRPr="007B2C0D">
        <w:t>.</w:t>
      </w:r>
    </w:p>
    <w:p w14:paraId="428F1C32" w14:textId="342EF165" w:rsidR="00614A09" w:rsidRPr="007B2C0D" w:rsidRDefault="00614A09" w:rsidP="007B2C0D">
      <w:pPr>
        <w:jc w:val="both"/>
        <w:rPr>
          <w:rFonts w:cs="Times New Roman"/>
          <w:szCs w:val="24"/>
        </w:rPr>
      </w:pPr>
    </w:p>
    <w:p w14:paraId="3A9AE5B2" w14:textId="441905FE" w:rsidR="00CD5D6C" w:rsidRPr="007B2C0D" w:rsidRDefault="00E16159" w:rsidP="007B2C0D">
      <w:pPr>
        <w:jc w:val="both"/>
        <w:rPr>
          <w:rFonts w:cs="Times New Roman"/>
          <w:szCs w:val="24"/>
        </w:rPr>
      </w:pPr>
      <w:r w:rsidRPr="007B2C0D">
        <w:rPr>
          <w:rFonts w:cs="Times New Roman"/>
          <w:szCs w:val="24"/>
          <w:u w:val="single"/>
        </w:rPr>
        <w:t>Taastuvenergia tootmisest huvitatud isikule</w:t>
      </w:r>
      <w:r w:rsidRPr="007B2C0D">
        <w:rPr>
          <w:rFonts w:cs="Times New Roman"/>
          <w:szCs w:val="24"/>
        </w:rPr>
        <w:t xml:space="preserve"> on </w:t>
      </w:r>
      <w:r w:rsidR="00614A09" w:rsidRPr="007B2C0D">
        <w:rPr>
          <w:rFonts w:cs="Times New Roman"/>
          <w:szCs w:val="24"/>
        </w:rPr>
        <w:t xml:space="preserve">muudatuste </w:t>
      </w:r>
      <w:r w:rsidRPr="007B2C0D">
        <w:rPr>
          <w:rFonts w:cs="Times New Roman"/>
          <w:szCs w:val="24"/>
        </w:rPr>
        <w:t xml:space="preserve">mõju positiivne, kuna kaevandamisloaga alale, millelt maavara osaliselt juba kaevandatud, </w:t>
      </w:r>
      <w:r w:rsidR="00FD33E5" w:rsidRPr="007B2C0D">
        <w:rPr>
          <w:rFonts w:cs="Times New Roman"/>
          <w:szCs w:val="24"/>
        </w:rPr>
        <w:t xml:space="preserve">tekib </w:t>
      </w:r>
      <w:r w:rsidRPr="007B2C0D">
        <w:rPr>
          <w:rFonts w:cs="Times New Roman"/>
          <w:szCs w:val="24"/>
        </w:rPr>
        <w:t>taastuvenergia</w:t>
      </w:r>
      <w:r w:rsidR="009C16DA">
        <w:rPr>
          <w:rFonts w:cs="Times New Roman"/>
          <w:szCs w:val="24"/>
        </w:rPr>
        <w:t xml:space="preserve"> </w:t>
      </w:r>
      <w:r w:rsidRPr="007B2C0D">
        <w:rPr>
          <w:rFonts w:cs="Times New Roman"/>
          <w:szCs w:val="24"/>
        </w:rPr>
        <w:t xml:space="preserve">ehitiste tähtajalise ehitamise võimalus. </w:t>
      </w:r>
      <w:r w:rsidR="00775F1C" w:rsidRPr="007B2C0D">
        <w:rPr>
          <w:rFonts w:cs="Times New Roman"/>
          <w:szCs w:val="24"/>
        </w:rPr>
        <w:t xml:space="preserve">Seni on taastuvenergia </w:t>
      </w:r>
      <w:r w:rsidR="00F96DD0" w:rsidRPr="007B2C0D">
        <w:rPr>
          <w:rFonts w:cs="Times New Roman"/>
          <w:szCs w:val="24"/>
        </w:rPr>
        <w:t xml:space="preserve">arendajatel </w:t>
      </w:r>
      <w:r w:rsidR="00815709" w:rsidRPr="007B2C0D">
        <w:rPr>
          <w:rFonts w:cs="Times New Roman"/>
          <w:szCs w:val="24"/>
        </w:rPr>
        <w:t xml:space="preserve">taastuvenergiajaamade rajamiseks </w:t>
      </w:r>
      <w:r w:rsidR="00F96DD0" w:rsidRPr="007B2C0D">
        <w:rPr>
          <w:rFonts w:cs="Times New Roman"/>
          <w:szCs w:val="24"/>
        </w:rPr>
        <w:t xml:space="preserve">puudunud </w:t>
      </w:r>
      <w:r w:rsidR="00815709">
        <w:rPr>
          <w:rFonts w:cs="Times New Roman"/>
          <w:szCs w:val="24"/>
        </w:rPr>
        <w:t xml:space="preserve">juurdepääs </w:t>
      </w:r>
      <w:r w:rsidR="00F96DD0" w:rsidRPr="007B2C0D">
        <w:rPr>
          <w:rFonts w:cs="Times New Roman"/>
          <w:szCs w:val="24"/>
        </w:rPr>
        <w:t>kaevand</w:t>
      </w:r>
      <w:r w:rsidR="00C35986" w:rsidRPr="007B2C0D">
        <w:rPr>
          <w:rFonts w:cs="Times New Roman"/>
          <w:szCs w:val="24"/>
        </w:rPr>
        <w:t>amis</w:t>
      </w:r>
      <w:r w:rsidR="00F96DD0" w:rsidRPr="007B2C0D">
        <w:rPr>
          <w:rFonts w:cs="Times New Roman"/>
          <w:szCs w:val="24"/>
        </w:rPr>
        <w:t xml:space="preserve">loaga koormatud riigimaadele . </w:t>
      </w:r>
      <w:r w:rsidR="00CD5D6C" w:rsidRPr="007B2C0D">
        <w:rPr>
          <w:rFonts w:cs="Times New Roman"/>
          <w:szCs w:val="24"/>
        </w:rPr>
        <w:t xml:space="preserve">Taastuvenergia arendaja saab </w:t>
      </w:r>
      <w:r w:rsidR="00815709">
        <w:rPr>
          <w:rFonts w:cs="Times New Roman"/>
          <w:szCs w:val="24"/>
        </w:rPr>
        <w:t>seaduse alusel</w:t>
      </w:r>
      <w:r w:rsidR="00CD5D6C" w:rsidRPr="007B2C0D">
        <w:rPr>
          <w:rFonts w:cs="Times New Roman"/>
          <w:szCs w:val="24"/>
        </w:rPr>
        <w:t xml:space="preserve"> võimaluse luua taastuvenergiajaam piirkonda, kus keskkonnahäiring on </w:t>
      </w:r>
      <w:r w:rsidR="00163C82" w:rsidRPr="007B2C0D">
        <w:rPr>
          <w:rFonts w:cs="Times New Roman"/>
          <w:szCs w:val="24"/>
        </w:rPr>
        <w:t>juba toimunud</w:t>
      </w:r>
      <w:r w:rsidR="00CD5D6C" w:rsidRPr="007B2C0D">
        <w:rPr>
          <w:rFonts w:cs="Times New Roman"/>
          <w:szCs w:val="24"/>
        </w:rPr>
        <w:t>, olemas on juurdepääsuteed ja teatud juhtudel ka võrguühendused.</w:t>
      </w:r>
    </w:p>
    <w:p w14:paraId="6D116BE7" w14:textId="77777777" w:rsidR="00CD5D6C" w:rsidRPr="007B2C0D" w:rsidRDefault="00CD5D6C" w:rsidP="007B2C0D">
      <w:pPr>
        <w:jc w:val="both"/>
        <w:rPr>
          <w:rFonts w:cs="Times New Roman"/>
          <w:szCs w:val="24"/>
        </w:rPr>
      </w:pPr>
    </w:p>
    <w:p w14:paraId="1FDAD203" w14:textId="44A7939A" w:rsidR="00E16159" w:rsidRPr="007B2C0D" w:rsidRDefault="00CD5D6C" w:rsidP="007B2C0D">
      <w:pPr>
        <w:jc w:val="both"/>
        <w:rPr>
          <w:rFonts w:cs="Times New Roman"/>
          <w:szCs w:val="24"/>
        </w:rPr>
      </w:pPr>
      <w:r w:rsidRPr="007B2C0D">
        <w:rPr>
          <w:rFonts w:cs="Times New Roman"/>
          <w:szCs w:val="24"/>
          <w:u w:val="single"/>
        </w:rPr>
        <w:t>K</w:t>
      </w:r>
      <w:r w:rsidR="00E16159" w:rsidRPr="007B2C0D">
        <w:rPr>
          <w:rFonts w:cs="Times New Roman"/>
          <w:szCs w:val="24"/>
          <w:u w:val="single"/>
        </w:rPr>
        <w:t xml:space="preserve">aevandamisloa </w:t>
      </w:r>
      <w:r w:rsidRPr="007B2C0D">
        <w:rPr>
          <w:rFonts w:cs="Times New Roman"/>
          <w:szCs w:val="24"/>
          <w:u w:val="single"/>
        </w:rPr>
        <w:t>oma</w:t>
      </w:r>
      <w:r w:rsidR="00C35986" w:rsidRPr="007B2C0D">
        <w:rPr>
          <w:rFonts w:cs="Times New Roman"/>
          <w:szCs w:val="24"/>
          <w:u w:val="single"/>
        </w:rPr>
        <w:t>ja</w:t>
      </w:r>
      <w:r w:rsidRPr="007B2C0D">
        <w:rPr>
          <w:rFonts w:cs="Times New Roman"/>
          <w:szCs w:val="24"/>
          <w:u w:val="single"/>
        </w:rPr>
        <w:t>le</w:t>
      </w:r>
      <w:r w:rsidR="00E16159" w:rsidRPr="007B2C0D">
        <w:rPr>
          <w:rFonts w:cs="Times New Roman"/>
          <w:szCs w:val="24"/>
        </w:rPr>
        <w:t xml:space="preserve"> on </w:t>
      </w:r>
      <w:r w:rsidRPr="007B2C0D">
        <w:rPr>
          <w:rFonts w:cs="Times New Roman"/>
          <w:szCs w:val="24"/>
        </w:rPr>
        <w:t xml:space="preserve">mõju samuti </w:t>
      </w:r>
      <w:r w:rsidR="00E16159" w:rsidRPr="007B2C0D">
        <w:rPr>
          <w:rFonts w:cs="Times New Roman"/>
          <w:szCs w:val="24"/>
        </w:rPr>
        <w:t>positiivne. Riigile kuuluva kinnisasja kaevandamiseks kasutada andmise tasud suuresid hiljuti, kuna 2024. jaanuaris hakkasid kehtima uued maa maksustamis</w:t>
      </w:r>
      <w:r w:rsidR="007D3E0C">
        <w:rPr>
          <w:rFonts w:cs="Times New Roman"/>
          <w:szCs w:val="24"/>
        </w:rPr>
        <w:t xml:space="preserve">e </w:t>
      </w:r>
      <w:r w:rsidR="00E16159" w:rsidRPr="007B2C0D">
        <w:rPr>
          <w:rFonts w:cs="Times New Roman"/>
          <w:szCs w:val="24"/>
        </w:rPr>
        <w:t xml:space="preserve">hinnad, mille alusel tasu </w:t>
      </w:r>
      <w:commentRangeStart w:id="21"/>
      <w:r w:rsidR="00E16159" w:rsidRPr="007B2C0D">
        <w:rPr>
          <w:rFonts w:cs="Times New Roman"/>
          <w:szCs w:val="24"/>
        </w:rPr>
        <w:t>arvestatakse</w:t>
      </w:r>
      <w:commentRangeEnd w:id="21"/>
      <w:r w:rsidR="00334059">
        <w:rPr>
          <w:rStyle w:val="Kommentaariviide"/>
        </w:rPr>
        <w:commentReference w:id="21"/>
      </w:r>
      <w:r w:rsidR="00E16159" w:rsidRPr="007B2C0D">
        <w:rPr>
          <w:rFonts w:cs="Times New Roman"/>
          <w:szCs w:val="24"/>
        </w:rPr>
        <w:t>.</w:t>
      </w:r>
      <w:r w:rsidR="007D57D5" w:rsidRPr="007B2C0D">
        <w:rPr>
          <w:rFonts w:cs="Times New Roman"/>
          <w:szCs w:val="24"/>
        </w:rPr>
        <w:t xml:space="preserve"> </w:t>
      </w:r>
      <w:r w:rsidR="00815709">
        <w:rPr>
          <w:rFonts w:cs="Times New Roman"/>
          <w:szCs w:val="24"/>
        </w:rPr>
        <w:t>Seaduse</w:t>
      </w:r>
      <w:r w:rsidR="008B76A9" w:rsidRPr="007B2C0D">
        <w:rPr>
          <w:rFonts w:cs="Times New Roman"/>
          <w:szCs w:val="24"/>
        </w:rPr>
        <w:t>ga</w:t>
      </w:r>
      <w:r w:rsidR="00E16159" w:rsidRPr="007B2C0D">
        <w:rPr>
          <w:rFonts w:cs="Times New Roman"/>
          <w:szCs w:val="24"/>
        </w:rPr>
        <w:t xml:space="preserve"> võimaldatakse osadel kaevandamiseks antud riigimaadel alustada taastuvenergia tootmist. Sellega vähenevad kaevandamiseks kasutatavad maa-alad ja see</w:t>
      </w:r>
      <w:r w:rsidR="00815709">
        <w:rPr>
          <w:rFonts w:cs="Times New Roman"/>
          <w:szCs w:val="24"/>
        </w:rPr>
        <w:t>ga</w:t>
      </w:r>
      <w:r w:rsidR="00E16159" w:rsidRPr="007B2C0D">
        <w:rPr>
          <w:rFonts w:cs="Times New Roman"/>
          <w:szCs w:val="24"/>
        </w:rPr>
        <w:t xml:space="preserve"> ka kaevandamisloa omajate tasutavad renditasud. Samuti vabaneb kaevandamisloa omaja korrastamiskohustuse täitmisest alal, mis võetakse kasutusele taastuvenergia tootmiseks.</w:t>
      </w:r>
    </w:p>
    <w:p w14:paraId="12C02D99" w14:textId="77777777" w:rsidR="00BB0AC0" w:rsidRPr="007B2C0D" w:rsidRDefault="00BB0AC0" w:rsidP="007B2C0D">
      <w:pPr>
        <w:pStyle w:val="Normaallaadveeb"/>
        <w:spacing w:before="0" w:beforeAutospacing="0" w:after="0" w:afterAutospacing="0"/>
        <w:jc w:val="both"/>
      </w:pPr>
    </w:p>
    <w:p w14:paraId="6B6410CF" w14:textId="7E5168FF" w:rsidR="00C2230A" w:rsidRPr="007B2C0D" w:rsidRDefault="00C2230A" w:rsidP="007B2C0D">
      <w:pPr>
        <w:pStyle w:val="Normaallaadveeb"/>
        <w:spacing w:before="0" w:beforeAutospacing="0" w:after="0" w:afterAutospacing="0"/>
        <w:jc w:val="both"/>
        <w:rPr>
          <w:b/>
          <w:bCs/>
        </w:rPr>
      </w:pPr>
      <w:r w:rsidRPr="007B2C0D">
        <w:rPr>
          <w:b/>
          <w:bCs/>
        </w:rPr>
        <w:t>6.</w:t>
      </w:r>
      <w:r w:rsidR="0094177E" w:rsidRPr="007B2C0D">
        <w:rPr>
          <w:b/>
          <w:bCs/>
        </w:rPr>
        <w:t xml:space="preserve">3. Mõju </w:t>
      </w:r>
      <w:r w:rsidR="0053235D" w:rsidRPr="007B2C0D">
        <w:rPr>
          <w:b/>
          <w:bCs/>
        </w:rPr>
        <w:t xml:space="preserve">riigiasutuste </w:t>
      </w:r>
      <w:r w:rsidR="00616586" w:rsidRPr="007B2C0D">
        <w:rPr>
          <w:b/>
          <w:bCs/>
        </w:rPr>
        <w:t xml:space="preserve">ja </w:t>
      </w:r>
      <w:r w:rsidR="0053235D" w:rsidRPr="007B2C0D">
        <w:rPr>
          <w:b/>
          <w:bCs/>
        </w:rPr>
        <w:t>kohaliku omavalitsuste asutuste korraldusele</w:t>
      </w:r>
    </w:p>
    <w:p w14:paraId="46C3D54C" w14:textId="77777777" w:rsidR="0053235D" w:rsidRPr="007B2C0D" w:rsidRDefault="0053235D" w:rsidP="007B2C0D">
      <w:pPr>
        <w:pStyle w:val="Normaallaadveeb"/>
        <w:spacing w:before="0" w:beforeAutospacing="0" w:after="0" w:afterAutospacing="0"/>
        <w:jc w:val="both"/>
      </w:pPr>
    </w:p>
    <w:p w14:paraId="023858B3" w14:textId="10C28760" w:rsidR="00C017FB" w:rsidRPr="007B2C0D" w:rsidRDefault="00C017FB" w:rsidP="007B2C0D">
      <w:pPr>
        <w:jc w:val="both"/>
        <w:rPr>
          <w:rFonts w:cs="Times New Roman"/>
          <w:bCs/>
          <w:szCs w:val="24"/>
        </w:rPr>
      </w:pPr>
      <w:r w:rsidRPr="007B2C0D">
        <w:rPr>
          <w:rFonts w:cs="Times New Roman"/>
          <w:szCs w:val="24"/>
        </w:rPr>
        <w:t xml:space="preserve">Muudatustega kaasneb mõningane töökoormuse kasv riigivara valitsejatele ja volitatud asutustele, eelkõige Maa-ametile, kuna </w:t>
      </w:r>
      <w:r w:rsidRPr="007B2C0D">
        <w:rPr>
          <w:rFonts w:cs="Times New Roman"/>
          <w:bCs/>
          <w:szCs w:val="24"/>
        </w:rPr>
        <w:t>taastuvenergia</w:t>
      </w:r>
      <w:r w:rsidR="009C16DA">
        <w:rPr>
          <w:rFonts w:cs="Times New Roman"/>
          <w:bCs/>
          <w:szCs w:val="24"/>
        </w:rPr>
        <w:t xml:space="preserve"> </w:t>
      </w:r>
      <w:r w:rsidRPr="007B2C0D">
        <w:rPr>
          <w:rFonts w:cs="Times New Roman"/>
          <w:bCs/>
          <w:szCs w:val="24"/>
        </w:rPr>
        <w:t xml:space="preserve">ehitiste rajamiseks kaevandamisloaga riigimaal tuleb </w:t>
      </w:r>
      <w:r w:rsidR="00815709">
        <w:rPr>
          <w:rFonts w:cs="Times New Roman"/>
          <w:bCs/>
          <w:szCs w:val="24"/>
        </w:rPr>
        <w:t>toimetada</w:t>
      </w:r>
      <w:r w:rsidRPr="007B2C0D">
        <w:rPr>
          <w:rFonts w:cs="Times New Roman"/>
          <w:bCs/>
          <w:szCs w:val="24"/>
        </w:rPr>
        <w:t xml:space="preserve"> menetlused kasutuseesmärgi muutmiseks ja ala teisel eesmärgil kasutusse andmiseks.</w:t>
      </w:r>
    </w:p>
    <w:p w14:paraId="100C6172" w14:textId="77777777" w:rsidR="00FD33E5" w:rsidRPr="007B2C0D" w:rsidRDefault="00FD33E5" w:rsidP="007B2C0D">
      <w:pPr>
        <w:pStyle w:val="Normaallaadveeb"/>
        <w:spacing w:before="0" w:beforeAutospacing="0" w:after="0" w:afterAutospacing="0"/>
        <w:jc w:val="both"/>
      </w:pPr>
    </w:p>
    <w:p w14:paraId="308CC909" w14:textId="7C0DC8E8" w:rsidR="00717A21" w:rsidRPr="007B2C0D" w:rsidRDefault="005C4642" w:rsidP="007B2C0D">
      <w:pPr>
        <w:jc w:val="both"/>
        <w:rPr>
          <w:rFonts w:cs="Times New Roman"/>
          <w:szCs w:val="24"/>
        </w:rPr>
      </w:pPr>
      <w:r w:rsidRPr="007B2C0D">
        <w:rPr>
          <w:rFonts w:cs="Times New Roman"/>
          <w:szCs w:val="24"/>
        </w:rPr>
        <w:t>Kohalik</w:t>
      </w:r>
      <w:r w:rsidR="00616586" w:rsidRPr="007B2C0D">
        <w:rPr>
          <w:rFonts w:cs="Times New Roman"/>
          <w:szCs w:val="24"/>
        </w:rPr>
        <w:t>u</w:t>
      </w:r>
      <w:r w:rsidRPr="007B2C0D">
        <w:rPr>
          <w:rFonts w:cs="Times New Roman"/>
          <w:szCs w:val="24"/>
        </w:rPr>
        <w:t xml:space="preserve"> omavalitsuse</w:t>
      </w:r>
      <w:r w:rsidR="00616586" w:rsidRPr="007B2C0D">
        <w:rPr>
          <w:rFonts w:cs="Times New Roman"/>
          <w:szCs w:val="24"/>
        </w:rPr>
        <w:t xml:space="preserve"> üksuste</w:t>
      </w:r>
      <w:r w:rsidRPr="007B2C0D">
        <w:rPr>
          <w:rFonts w:cs="Times New Roman"/>
          <w:szCs w:val="24"/>
        </w:rPr>
        <w:t xml:space="preserve"> töökoormuse mõningane kasv kaasneb planeeringute, projekteerimistingimuste ja ehituslubade </w:t>
      </w:r>
      <w:commentRangeStart w:id="22"/>
      <w:r w:rsidRPr="007B2C0D">
        <w:rPr>
          <w:rFonts w:cs="Times New Roman"/>
          <w:szCs w:val="24"/>
        </w:rPr>
        <w:t>menetlustega</w:t>
      </w:r>
      <w:commentRangeEnd w:id="22"/>
      <w:r w:rsidR="00334059">
        <w:rPr>
          <w:rStyle w:val="Kommentaariviide"/>
        </w:rPr>
        <w:commentReference w:id="22"/>
      </w:r>
      <w:r w:rsidRPr="007B2C0D">
        <w:rPr>
          <w:rFonts w:cs="Times New Roman"/>
          <w:szCs w:val="24"/>
        </w:rPr>
        <w:t xml:space="preserve">. </w:t>
      </w:r>
      <w:r w:rsidR="00DE5208" w:rsidRPr="007B2C0D">
        <w:rPr>
          <w:rFonts w:cs="Times New Roman"/>
          <w:szCs w:val="24"/>
        </w:rPr>
        <w:t xml:space="preserve">Nendel juhtudel, kui alale taastuvenergiajaama rajamist </w:t>
      </w:r>
      <w:r w:rsidR="00717A21" w:rsidRPr="007B2C0D">
        <w:rPr>
          <w:rFonts w:cs="Times New Roman"/>
          <w:szCs w:val="24"/>
        </w:rPr>
        <w:t>lubavat planeeringut ei ole kehtestatud, tuleb kohaliku omavalitsuse üksusel algatada ala taastuvenergia jaoks kasutuselevõtuks planeerimismenetlus.</w:t>
      </w:r>
    </w:p>
    <w:p w14:paraId="420514E5" w14:textId="77777777" w:rsidR="00717A21" w:rsidRPr="007B2C0D" w:rsidRDefault="00717A21" w:rsidP="007B2C0D">
      <w:pPr>
        <w:jc w:val="both"/>
        <w:rPr>
          <w:rFonts w:cs="Times New Roman"/>
          <w:szCs w:val="24"/>
        </w:rPr>
      </w:pPr>
    </w:p>
    <w:p w14:paraId="429A7543" w14:textId="608670A7" w:rsidR="00F82C99" w:rsidRPr="007B2C0D" w:rsidRDefault="005C4642" w:rsidP="007B2C0D">
      <w:pPr>
        <w:jc w:val="both"/>
        <w:rPr>
          <w:rFonts w:cs="Times New Roman"/>
          <w:szCs w:val="24"/>
        </w:rPr>
      </w:pPr>
      <w:r w:rsidRPr="007B2C0D">
        <w:rPr>
          <w:rFonts w:cs="Times New Roman"/>
          <w:szCs w:val="24"/>
        </w:rPr>
        <w:t xml:space="preserve">Samuti suureneb töökoormus mõningal määral Maa-ametis ja kohalikes omavalitsustes </w:t>
      </w:r>
      <w:r w:rsidR="00815709">
        <w:rPr>
          <w:rFonts w:cs="Times New Roman"/>
          <w:szCs w:val="24"/>
        </w:rPr>
        <w:t xml:space="preserve">asjakohaste </w:t>
      </w:r>
      <w:r w:rsidRPr="007B2C0D">
        <w:rPr>
          <w:rFonts w:cs="Times New Roman"/>
          <w:szCs w:val="24"/>
        </w:rPr>
        <w:t>nõusolekute, lubade ja arvamuste andmise</w:t>
      </w:r>
      <w:r w:rsidR="007D3E0C">
        <w:rPr>
          <w:rFonts w:cs="Times New Roman"/>
          <w:szCs w:val="24"/>
        </w:rPr>
        <w:t>st</w:t>
      </w:r>
      <w:r w:rsidRPr="007B2C0D">
        <w:rPr>
          <w:rFonts w:cs="Times New Roman"/>
          <w:szCs w:val="24"/>
        </w:rPr>
        <w:t>.</w:t>
      </w:r>
    </w:p>
    <w:p w14:paraId="3B74E52E" w14:textId="77777777" w:rsidR="00F82C99" w:rsidRPr="007B2C0D" w:rsidRDefault="00F82C99" w:rsidP="007B2C0D">
      <w:pPr>
        <w:jc w:val="both"/>
        <w:rPr>
          <w:rFonts w:cs="Times New Roman"/>
          <w:szCs w:val="24"/>
        </w:rPr>
      </w:pPr>
    </w:p>
    <w:p w14:paraId="10678B42" w14:textId="0566B4BD" w:rsidR="005C4642" w:rsidRPr="007B2C0D" w:rsidRDefault="00F82C99" w:rsidP="007B2C0D">
      <w:pPr>
        <w:jc w:val="both"/>
        <w:rPr>
          <w:rFonts w:cs="Times New Roman"/>
          <w:szCs w:val="24"/>
        </w:rPr>
      </w:pPr>
      <w:r w:rsidRPr="007B2C0D">
        <w:rPr>
          <w:rFonts w:cs="Times New Roman"/>
          <w:szCs w:val="24"/>
        </w:rPr>
        <w:t>Eesti Geoloogiateenistuse töökoormus on seotud maavara</w:t>
      </w:r>
      <w:r w:rsidR="00C23E95" w:rsidRPr="007B2C0D">
        <w:rPr>
          <w:rFonts w:cs="Times New Roman"/>
          <w:szCs w:val="24"/>
        </w:rPr>
        <w:t>de</w:t>
      </w:r>
      <w:r w:rsidRPr="007B2C0D">
        <w:rPr>
          <w:rFonts w:cs="Times New Roman"/>
          <w:szCs w:val="24"/>
        </w:rPr>
        <w:t xml:space="preserve"> registri</w:t>
      </w:r>
      <w:r w:rsidR="00C23E95" w:rsidRPr="007B2C0D">
        <w:rPr>
          <w:rFonts w:cs="Times New Roman"/>
          <w:szCs w:val="24"/>
        </w:rPr>
        <w:t xml:space="preserve"> </w:t>
      </w:r>
      <w:r w:rsidRPr="007B2C0D">
        <w:rPr>
          <w:rFonts w:cs="Times New Roman"/>
          <w:szCs w:val="24"/>
        </w:rPr>
        <w:t>pid</w:t>
      </w:r>
      <w:r w:rsidR="00C23E95" w:rsidRPr="007B2C0D">
        <w:rPr>
          <w:rFonts w:cs="Times New Roman"/>
          <w:szCs w:val="24"/>
        </w:rPr>
        <w:t>amise ja registrisse kantavate andmete õigsuse tagamisega</w:t>
      </w:r>
      <w:r w:rsidR="00815709">
        <w:rPr>
          <w:rFonts w:cs="Times New Roman"/>
          <w:szCs w:val="24"/>
        </w:rPr>
        <w:t>. See</w:t>
      </w:r>
      <w:r w:rsidR="00C23E95" w:rsidRPr="007B2C0D">
        <w:rPr>
          <w:rFonts w:cs="Times New Roman"/>
          <w:szCs w:val="24"/>
        </w:rPr>
        <w:t xml:space="preserve"> ülesanne on kuni </w:t>
      </w:r>
      <w:r w:rsidR="00815709">
        <w:rPr>
          <w:rFonts w:cs="Times New Roman"/>
          <w:szCs w:val="24"/>
        </w:rPr>
        <w:t>2024.</w:t>
      </w:r>
      <w:r w:rsidR="00C23E95" w:rsidRPr="007B2C0D">
        <w:rPr>
          <w:rFonts w:cs="Times New Roman"/>
          <w:szCs w:val="24"/>
        </w:rPr>
        <w:t xml:space="preserve"> aasta lõpuni Maa-ametil ning läheb 2025. aastast üle Eesti Geoloogiateenistusele.</w:t>
      </w:r>
    </w:p>
    <w:p w14:paraId="6F5626EF" w14:textId="77777777" w:rsidR="005C4642" w:rsidRPr="007B2C0D" w:rsidRDefault="005C4642" w:rsidP="007B2C0D">
      <w:pPr>
        <w:jc w:val="both"/>
        <w:rPr>
          <w:rFonts w:cs="Times New Roman"/>
          <w:szCs w:val="24"/>
        </w:rPr>
      </w:pPr>
    </w:p>
    <w:p w14:paraId="3DA0F5BE" w14:textId="7350571B" w:rsidR="007C5696" w:rsidRPr="007B2C0D" w:rsidRDefault="004E0EEB" w:rsidP="007B2C0D">
      <w:pPr>
        <w:jc w:val="both"/>
        <w:rPr>
          <w:rFonts w:eastAsia="Times New Roman" w:cs="Times New Roman"/>
          <w:bCs/>
          <w:szCs w:val="24"/>
          <w:lang w:eastAsia="et-EE"/>
        </w:rPr>
      </w:pPr>
      <w:r>
        <w:rPr>
          <w:rFonts w:cs="Times New Roman"/>
          <w:szCs w:val="24"/>
        </w:rPr>
        <w:t>M</w:t>
      </w:r>
      <w:r w:rsidR="005C4642" w:rsidRPr="007B2C0D">
        <w:rPr>
          <w:rFonts w:cs="Times New Roman"/>
          <w:szCs w:val="24"/>
        </w:rPr>
        <w:t xml:space="preserve">uudatuste tulemusel väheneb vajadus </w:t>
      </w:r>
      <w:r>
        <w:rPr>
          <w:rFonts w:cs="Times New Roman"/>
          <w:szCs w:val="24"/>
        </w:rPr>
        <w:t xml:space="preserve">küsida </w:t>
      </w:r>
      <w:r w:rsidR="005C4642" w:rsidRPr="007B2C0D">
        <w:rPr>
          <w:rFonts w:cs="Times New Roman"/>
          <w:szCs w:val="24"/>
        </w:rPr>
        <w:t>Vabariigi Valitsuse</w:t>
      </w:r>
      <w:r>
        <w:rPr>
          <w:rFonts w:cs="Times New Roman"/>
          <w:szCs w:val="24"/>
        </w:rPr>
        <w:t>lt</w:t>
      </w:r>
      <w:r w:rsidR="005C4642" w:rsidRPr="007B2C0D">
        <w:rPr>
          <w:rFonts w:cs="Times New Roman"/>
          <w:szCs w:val="24"/>
        </w:rPr>
        <w:t xml:space="preserve"> nõusoleku</w:t>
      </w:r>
      <w:r>
        <w:rPr>
          <w:rFonts w:cs="Times New Roman"/>
          <w:szCs w:val="24"/>
        </w:rPr>
        <w:t>t</w:t>
      </w:r>
      <w:r w:rsidR="005C4642" w:rsidRPr="007B2C0D">
        <w:rPr>
          <w:rFonts w:cs="Times New Roman"/>
          <w:szCs w:val="24"/>
        </w:rPr>
        <w:t xml:space="preserve"> ja </w:t>
      </w:r>
      <w:r>
        <w:rPr>
          <w:rFonts w:cs="Times New Roman"/>
          <w:szCs w:val="24"/>
        </w:rPr>
        <w:t xml:space="preserve">valmistada selleks ette </w:t>
      </w:r>
      <w:r w:rsidR="005C4642" w:rsidRPr="007B2C0D">
        <w:rPr>
          <w:rFonts w:cs="Times New Roman"/>
          <w:szCs w:val="24"/>
        </w:rPr>
        <w:t>dokument</w:t>
      </w:r>
      <w:r>
        <w:rPr>
          <w:rFonts w:cs="Times New Roman"/>
          <w:szCs w:val="24"/>
        </w:rPr>
        <w:t>e.</w:t>
      </w:r>
      <w:r w:rsidR="005C4642" w:rsidRPr="007B2C0D">
        <w:rPr>
          <w:rFonts w:cs="Times New Roman"/>
          <w:szCs w:val="24"/>
        </w:rPr>
        <w:t xml:space="preserve"> </w:t>
      </w:r>
      <w:r w:rsidR="2C7A0D49" w:rsidRPr="007B2C0D">
        <w:rPr>
          <w:rFonts w:cs="Times New Roman"/>
          <w:szCs w:val="24"/>
        </w:rPr>
        <w:t xml:space="preserve">Ühtlasi </w:t>
      </w:r>
      <w:r>
        <w:rPr>
          <w:rFonts w:cs="Times New Roman"/>
          <w:szCs w:val="24"/>
        </w:rPr>
        <w:t xml:space="preserve">väheneb </w:t>
      </w:r>
      <w:r w:rsidR="2C7A0D49" w:rsidRPr="007B2C0D">
        <w:rPr>
          <w:rFonts w:cs="Times New Roman"/>
          <w:szCs w:val="24"/>
        </w:rPr>
        <w:t>ka</w:t>
      </w:r>
      <w:r w:rsidR="6BA82BB4" w:rsidRPr="007B2C0D">
        <w:rPr>
          <w:rFonts w:cs="Times New Roman"/>
          <w:szCs w:val="24"/>
        </w:rPr>
        <w:t xml:space="preserve"> </w:t>
      </w:r>
      <w:r>
        <w:rPr>
          <w:rFonts w:cs="Times New Roman"/>
          <w:szCs w:val="24"/>
        </w:rPr>
        <w:t>v</w:t>
      </w:r>
      <w:r w:rsidR="6BA82BB4" w:rsidRPr="007B2C0D">
        <w:rPr>
          <w:rFonts w:cs="Times New Roman"/>
          <w:szCs w:val="24"/>
        </w:rPr>
        <w:t>alitsuse</w:t>
      </w:r>
      <w:r w:rsidR="005C4642" w:rsidRPr="007B2C0D">
        <w:rPr>
          <w:rFonts w:cs="Times New Roman"/>
          <w:szCs w:val="24"/>
        </w:rPr>
        <w:t xml:space="preserve"> </w:t>
      </w:r>
      <w:r w:rsidR="68E33F44" w:rsidRPr="007B2C0D">
        <w:rPr>
          <w:rFonts w:cs="Times New Roman"/>
          <w:szCs w:val="24"/>
        </w:rPr>
        <w:t>koormamine küsimustega</w:t>
      </w:r>
      <w:r w:rsidR="5401DA28" w:rsidRPr="007B2C0D">
        <w:rPr>
          <w:rFonts w:cs="Times New Roman"/>
          <w:szCs w:val="24"/>
        </w:rPr>
        <w:t>, mi</w:t>
      </w:r>
      <w:r w:rsidR="25853EF1" w:rsidRPr="007B2C0D">
        <w:rPr>
          <w:rFonts w:cs="Times New Roman"/>
          <w:szCs w:val="24"/>
        </w:rPr>
        <w:t>s ei ole riigivalitsemise seisukohalt olulised ja mille lahendami</w:t>
      </w:r>
      <w:r w:rsidR="3508A156" w:rsidRPr="007B2C0D">
        <w:rPr>
          <w:rFonts w:cs="Times New Roman"/>
          <w:szCs w:val="24"/>
        </w:rPr>
        <w:t xml:space="preserve">ne võiks </w:t>
      </w:r>
      <w:r w:rsidR="5B8438F4" w:rsidRPr="007B2C0D">
        <w:rPr>
          <w:rFonts w:cs="Times New Roman"/>
          <w:szCs w:val="24"/>
        </w:rPr>
        <w:t>kuuluda m</w:t>
      </w:r>
      <w:r w:rsidR="3508A156" w:rsidRPr="007B2C0D">
        <w:rPr>
          <w:rFonts w:cs="Times New Roman"/>
          <w:szCs w:val="24"/>
        </w:rPr>
        <w:t>inisteeriumite</w:t>
      </w:r>
      <w:r w:rsidR="3D47B1BF" w:rsidRPr="007B2C0D">
        <w:rPr>
          <w:rFonts w:cs="Times New Roman"/>
          <w:szCs w:val="24"/>
        </w:rPr>
        <w:t xml:space="preserve"> (</w:t>
      </w:r>
      <w:r w:rsidR="007C5696" w:rsidRPr="007B2C0D">
        <w:rPr>
          <w:rFonts w:cs="Times New Roman"/>
          <w:szCs w:val="24"/>
        </w:rPr>
        <w:t>Kliimaministeerium</w:t>
      </w:r>
      <w:r w:rsidR="3D47B1BF" w:rsidRPr="007B2C0D">
        <w:rPr>
          <w:rFonts w:cs="Times New Roman"/>
          <w:szCs w:val="24"/>
        </w:rPr>
        <w:t xml:space="preserve">, </w:t>
      </w:r>
      <w:r w:rsidR="007C5696" w:rsidRPr="007B2C0D">
        <w:rPr>
          <w:rFonts w:cs="Times New Roman"/>
          <w:szCs w:val="24"/>
        </w:rPr>
        <w:t>Regionaal- ja Põllumajandusministeerium</w:t>
      </w:r>
      <w:r w:rsidR="3D47B1BF" w:rsidRPr="007B2C0D">
        <w:rPr>
          <w:rFonts w:cs="Times New Roman"/>
          <w:szCs w:val="24"/>
        </w:rPr>
        <w:t>)</w:t>
      </w:r>
      <w:r w:rsidR="3508A156" w:rsidRPr="007B2C0D">
        <w:rPr>
          <w:rFonts w:cs="Times New Roman"/>
          <w:szCs w:val="24"/>
        </w:rPr>
        <w:t xml:space="preserve"> </w:t>
      </w:r>
      <w:r w:rsidR="24E34018" w:rsidRPr="007B2C0D">
        <w:rPr>
          <w:rFonts w:cs="Times New Roman"/>
          <w:szCs w:val="24"/>
        </w:rPr>
        <w:t>valits</w:t>
      </w:r>
      <w:r w:rsidR="007C5696" w:rsidRPr="007B2C0D">
        <w:rPr>
          <w:rFonts w:cs="Times New Roman"/>
          <w:szCs w:val="24"/>
        </w:rPr>
        <w:t>emi</w:t>
      </w:r>
      <w:r w:rsidR="24E34018" w:rsidRPr="007B2C0D">
        <w:rPr>
          <w:rFonts w:cs="Times New Roman"/>
          <w:szCs w:val="24"/>
        </w:rPr>
        <w:t>salasse</w:t>
      </w:r>
      <w:r w:rsidR="25853EF1" w:rsidRPr="007B2C0D">
        <w:rPr>
          <w:rFonts w:cs="Times New Roman"/>
          <w:szCs w:val="24"/>
        </w:rPr>
        <w:t>.</w:t>
      </w:r>
      <w:r w:rsidR="007C5696" w:rsidRPr="007B2C0D">
        <w:rPr>
          <w:rFonts w:cs="Times New Roman"/>
          <w:szCs w:val="24"/>
        </w:rPr>
        <w:t xml:space="preserve"> </w:t>
      </w:r>
      <w:r w:rsidR="1285FDC9" w:rsidRPr="007B2C0D">
        <w:rPr>
          <w:rFonts w:cs="Times New Roman"/>
          <w:szCs w:val="24"/>
        </w:rPr>
        <w:t>Taastuvenergia</w:t>
      </w:r>
      <w:r w:rsidR="009C16DA">
        <w:rPr>
          <w:rFonts w:cs="Times New Roman"/>
          <w:szCs w:val="24"/>
        </w:rPr>
        <w:t xml:space="preserve"> </w:t>
      </w:r>
      <w:r w:rsidR="1285FDC9" w:rsidRPr="007B2C0D">
        <w:rPr>
          <w:rFonts w:cs="Times New Roman"/>
          <w:szCs w:val="24"/>
        </w:rPr>
        <w:t xml:space="preserve">ehitise ehitamist ja kasutuselevõtu </w:t>
      </w:r>
      <w:r w:rsidR="056E4C74" w:rsidRPr="007B2C0D">
        <w:rPr>
          <w:rFonts w:cs="Times New Roman"/>
          <w:szCs w:val="24"/>
        </w:rPr>
        <w:t xml:space="preserve">kiirendamist </w:t>
      </w:r>
      <w:r w:rsidR="007C5696" w:rsidRPr="007B2C0D">
        <w:rPr>
          <w:rFonts w:cs="Times New Roman"/>
          <w:szCs w:val="24"/>
        </w:rPr>
        <w:t>toetab v</w:t>
      </w:r>
      <w:r w:rsidR="00670CFB" w:rsidRPr="007B2C0D">
        <w:rPr>
          <w:rFonts w:eastAsia="Times New Roman" w:cs="Times New Roman"/>
          <w:bCs/>
          <w:szCs w:val="24"/>
          <w:lang w:eastAsia="et-EE"/>
        </w:rPr>
        <w:t xml:space="preserve">õimalus liikuda aladele, mille </w:t>
      </w:r>
      <w:r w:rsidR="00616586" w:rsidRPr="007B2C0D">
        <w:rPr>
          <w:rFonts w:eastAsia="Times New Roman" w:cs="Times New Roman"/>
          <w:bCs/>
          <w:szCs w:val="24"/>
          <w:lang w:eastAsia="et-EE"/>
        </w:rPr>
        <w:t>taastuvenergia</w:t>
      </w:r>
      <w:r w:rsidR="00670CFB" w:rsidRPr="007B2C0D">
        <w:rPr>
          <w:rFonts w:eastAsia="Times New Roman" w:cs="Times New Roman"/>
          <w:bCs/>
          <w:szCs w:val="24"/>
          <w:lang w:eastAsia="et-EE"/>
        </w:rPr>
        <w:t xml:space="preserve"> jao</w:t>
      </w:r>
      <w:r w:rsidR="00F30D78" w:rsidRPr="007B2C0D">
        <w:rPr>
          <w:rFonts w:eastAsia="Times New Roman" w:cs="Times New Roman"/>
          <w:bCs/>
          <w:szCs w:val="24"/>
          <w:lang w:eastAsia="et-EE"/>
        </w:rPr>
        <w:t>ks</w:t>
      </w:r>
      <w:r w:rsidR="00670CFB" w:rsidRPr="007B2C0D">
        <w:rPr>
          <w:rFonts w:eastAsia="Times New Roman" w:cs="Times New Roman"/>
          <w:bCs/>
          <w:szCs w:val="24"/>
          <w:lang w:eastAsia="et-EE"/>
        </w:rPr>
        <w:t xml:space="preserve"> kasutuselevõtuks tuleks </w:t>
      </w:r>
      <w:r w:rsidRPr="007B2C0D">
        <w:rPr>
          <w:rFonts w:eastAsia="Times New Roman" w:cs="Times New Roman"/>
          <w:bCs/>
          <w:szCs w:val="24"/>
          <w:lang w:eastAsia="et-EE"/>
        </w:rPr>
        <w:t xml:space="preserve">muidu </w:t>
      </w:r>
      <w:r w:rsidR="00670CFB" w:rsidRPr="007B2C0D">
        <w:rPr>
          <w:rFonts w:eastAsia="Times New Roman" w:cs="Times New Roman"/>
          <w:bCs/>
          <w:szCs w:val="24"/>
          <w:lang w:eastAsia="et-EE"/>
        </w:rPr>
        <w:t>läbida kaevand</w:t>
      </w:r>
      <w:r w:rsidR="00C35986" w:rsidRPr="007B2C0D">
        <w:rPr>
          <w:rFonts w:eastAsia="Times New Roman" w:cs="Times New Roman"/>
          <w:bCs/>
          <w:szCs w:val="24"/>
          <w:lang w:eastAsia="et-EE"/>
        </w:rPr>
        <w:t>amis</w:t>
      </w:r>
      <w:r w:rsidR="00670CFB" w:rsidRPr="007B2C0D">
        <w:rPr>
          <w:rFonts w:eastAsia="Times New Roman" w:cs="Times New Roman"/>
          <w:bCs/>
          <w:szCs w:val="24"/>
          <w:lang w:eastAsia="et-EE"/>
        </w:rPr>
        <w:t xml:space="preserve">ala korrastamine, kaevandamisloa lõpetamine ja seejärel </w:t>
      </w:r>
      <w:r w:rsidR="00616586" w:rsidRPr="007B2C0D">
        <w:rPr>
          <w:rFonts w:eastAsia="Times New Roman" w:cs="Times New Roman"/>
          <w:bCs/>
          <w:szCs w:val="24"/>
          <w:lang w:eastAsia="et-EE"/>
        </w:rPr>
        <w:t>taastuvenergia</w:t>
      </w:r>
      <w:r w:rsidR="009C16DA">
        <w:rPr>
          <w:rFonts w:eastAsia="Times New Roman" w:cs="Times New Roman"/>
          <w:bCs/>
          <w:szCs w:val="24"/>
          <w:lang w:eastAsia="et-EE"/>
        </w:rPr>
        <w:t xml:space="preserve"> </w:t>
      </w:r>
      <w:r w:rsidR="00616586" w:rsidRPr="007B2C0D">
        <w:rPr>
          <w:rFonts w:eastAsia="Times New Roman" w:cs="Times New Roman"/>
          <w:bCs/>
          <w:szCs w:val="24"/>
          <w:lang w:eastAsia="et-EE"/>
        </w:rPr>
        <w:t>ehitiste rajamise</w:t>
      </w:r>
      <w:r w:rsidR="00670CFB" w:rsidRPr="007B2C0D">
        <w:rPr>
          <w:rFonts w:eastAsia="Times New Roman" w:cs="Times New Roman"/>
          <w:bCs/>
          <w:szCs w:val="24"/>
          <w:lang w:eastAsia="et-EE"/>
        </w:rPr>
        <w:t xml:space="preserve"> menetluse alustamine.</w:t>
      </w:r>
      <w:r w:rsidR="00F30D78" w:rsidRPr="007B2C0D">
        <w:rPr>
          <w:rFonts w:eastAsia="Times New Roman" w:cs="Times New Roman"/>
          <w:bCs/>
          <w:szCs w:val="24"/>
          <w:lang w:eastAsia="et-EE"/>
        </w:rPr>
        <w:t xml:space="preserve"> Ka juhul, kui kogu protsess läbida, tuleks iga </w:t>
      </w:r>
      <w:r w:rsidR="00616586" w:rsidRPr="007B2C0D">
        <w:rPr>
          <w:rFonts w:eastAsia="Times New Roman" w:cs="Times New Roman"/>
          <w:bCs/>
          <w:szCs w:val="24"/>
          <w:lang w:eastAsia="et-EE"/>
        </w:rPr>
        <w:t>kümne aasta</w:t>
      </w:r>
      <w:r w:rsidR="00F30D78" w:rsidRPr="007B2C0D">
        <w:rPr>
          <w:rFonts w:eastAsia="Times New Roman" w:cs="Times New Roman"/>
          <w:bCs/>
          <w:szCs w:val="24"/>
          <w:lang w:eastAsia="et-EE"/>
        </w:rPr>
        <w:t xml:space="preserve"> tagant küsida V</w:t>
      </w:r>
      <w:r w:rsidR="00616586" w:rsidRPr="007B2C0D">
        <w:rPr>
          <w:rFonts w:eastAsia="Times New Roman" w:cs="Times New Roman"/>
          <w:bCs/>
          <w:szCs w:val="24"/>
          <w:lang w:eastAsia="et-EE"/>
        </w:rPr>
        <w:t>abariigi Valitsuse</w:t>
      </w:r>
      <w:r>
        <w:rPr>
          <w:rFonts w:eastAsia="Times New Roman" w:cs="Times New Roman"/>
          <w:bCs/>
          <w:szCs w:val="24"/>
          <w:lang w:eastAsia="et-EE"/>
        </w:rPr>
        <w:t>lt</w:t>
      </w:r>
      <w:r w:rsidR="00F30D78" w:rsidRPr="007B2C0D">
        <w:rPr>
          <w:rFonts w:eastAsia="Times New Roman" w:cs="Times New Roman"/>
          <w:bCs/>
          <w:szCs w:val="24"/>
          <w:lang w:eastAsia="et-EE"/>
        </w:rPr>
        <w:t xml:space="preserve"> </w:t>
      </w:r>
      <w:r w:rsidRPr="007B2C0D">
        <w:rPr>
          <w:rFonts w:eastAsia="Times New Roman" w:cs="Times New Roman"/>
          <w:bCs/>
          <w:szCs w:val="24"/>
          <w:lang w:eastAsia="et-EE"/>
        </w:rPr>
        <w:t xml:space="preserve">uus </w:t>
      </w:r>
      <w:r w:rsidR="00F30D78" w:rsidRPr="007B2C0D">
        <w:rPr>
          <w:rFonts w:eastAsia="Times New Roman" w:cs="Times New Roman"/>
          <w:bCs/>
          <w:szCs w:val="24"/>
          <w:lang w:eastAsia="et-EE"/>
        </w:rPr>
        <w:t>nõusolek maa kasutamiseks.</w:t>
      </w:r>
    </w:p>
    <w:p w14:paraId="1DE5BCE7" w14:textId="77777777" w:rsidR="007C5696" w:rsidRPr="007B2C0D" w:rsidRDefault="007C5696" w:rsidP="007B2C0D">
      <w:pPr>
        <w:jc w:val="both"/>
        <w:rPr>
          <w:rFonts w:eastAsia="Times New Roman" w:cs="Times New Roman"/>
          <w:bCs/>
          <w:szCs w:val="24"/>
          <w:lang w:eastAsia="et-EE"/>
        </w:rPr>
      </w:pPr>
    </w:p>
    <w:p w14:paraId="381FE75D" w14:textId="09F89DA5" w:rsidR="00670CFB" w:rsidRPr="007B2C0D" w:rsidRDefault="00670CFB" w:rsidP="007B2C0D">
      <w:pPr>
        <w:jc w:val="both"/>
        <w:rPr>
          <w:rFonts w:eastAsia="Times New Roman" w:cs="Times New Roman"/>
          <w:bCs/>
          <w:szCs w:val="24"/>
          <w:lang w:eastAsia="et-EE"/>
        </w:rPr>
      </w:pPr>
      <w:r w:rsidRPr="007B2C0D">
        <w:rPr>
          <w:rFonts w:eastAsia="Times New Roman" w:cs="Times New Roman"/>
          <w:bCs/>
          <w:szCs w:val="24"/>
          <w:lang w:eastAsia="et-EE"/>
        </w:rPr>
        <w:t>Kiirendus</w:t>
      </w:r>
      <w:r w:rsidR="004E0EEB">
        <w:rPr>
          <w:rFonts w:eastAsia="Times New Roman" w:cs="Times New Roman"/>
          <w:bCs/>
          <w:szCs w:val="24"/>
          <w:lang w:eastAsia="et-EE"/>
        </w:rPr>
        <w:t>e</w:t>
      </w:r>
      <w:r w:rsidRPr="007B2C0D">
        <w:rPr>
          <w:rFonts w:eastAsia="Times New Roman" w:cs="Times New Roman"/>
          <w:bCs/>
          <w:szCs w:val="24"/>
          <w:lang w:eastAsia="et-EE"/>
        </w:rPr>
        <w:t xml:space="preserve"> </w:t>
      </w:r>
      <w:r w:rsidR="007C5696" w:rsidRPr="007B2C0D">
        <w:rPr>
          <w:rFonts w:eastAsia="Times New Roman" w:cs="Times New Roman"/>
          <w:bCs/>
          <w:szCs w:val="24"/>
          <w:lang w:eastAsia="et-EE"/>
        </w:rPr>
        <w:t>taastuvenergia eesmärkide saavutamisel</w:t>
      </w:r>
      <w:r w:rsidR="004E0EEB">
        <w:rPr>
          <w:rFonts w:eastAsia="Times New Roman" w:cs="Times New Roman"/>
          <w:bCs/>
          <w:szCs w:val="24"/>
          <w:lang w:eastAsia="et-EE"/>
        </w:rPr>
        <w:t>e</w:t>
      </w:r>
      <w:r w:rsidR="007C5696" w:rsidRPr="007B2C0D">
        <w:rPr>
          <w:rFonts w:eastAsia="Times New Roman" w:cs="Times New Roman"/>
          <w:bCs/>
          <w:szCs w:val="24"/>
          <w:lang w:eastAsia="et-EE"/>
        </w:rPr>
        <w:t xml:space="preserve"> </w:t>
      </w:r>
      <w:r w:rsidRPr="007B2C0D">
        <w:rPr>
          <w:rFonts w:eastAsia="Times New Roman" w:cs="Times New Roman"/>
          <w:bCs/>
          <w:szCs w:val="24"/>
          <w:lang w:eastAsia="et-EE"/>
        </w:rPr>
        <w:t xml:space="preserve">võib </w:t>
      </w:r>
      <w:r w:rsidR="004E0EEB">
        <w:rPr>
          <w:rFonts w:eastAsia="Times New Roman" w:cs="Times New Roman"/>
          <w:bCs/>
          <w:szCs w:val="24"/>
          <w:lang w:eastAsia="et-EE"/>
        </w:rPr>
        <w:t>anda</w:t>
      </w:r>
      <w:r w:rsidR="00971DF0" w:rsidRPr="007B2C0D">
        <w:rPr>
          <w:rFonts w:eastAsia="Times New Roman" w:cs="Times New Roman"/>
          <w:bCs/>
          <w:szCs w:val="24"/>
          <w:lang w:eastAsia="et-EE"/>
        </w:rPr>
        <w:t xml:space="preserve"> se</w:t>
      </w:r>
      <w:r w:rsidR="004E0EEB">
        <w:rPr>
          <w:rFonts w:eastAsia="Times New Roman" w:cs="Times New Roman"/>
          <w:bCs/>
          <w:szCs w:val="24"/>
          <w:lang w:eastAsia="et-EE"/>
        </w:rPr>
        <w:t>e</w:t>
      </w:r>
      <w:r w:rsidR="00971DF0" w:rsidRPr="007B2C0D">
        <w:rPr>
          <w:rFonts w:eastAsia="Times New Roman" w:cs="Times New Roman"/>
          <w:bCs/>
          <w:szCs w:val="24"/>
          <w:lang w:eastAsia="et-EE"/>
        </w:rPr>
        <w:t xml:space="preserve">, et uuringute vajadus on väiksem, sest tegemist on </w:t>
      </w:r>
      <w:r w:rsidR="00B447B8" w:rsidRPr="007B2C0D">
        <w:rPr>
          <w:rFonts w:eastAsia="Times New Roman" w:cs="Times New Roman"/>
          <w:bCs/>
          <w:szCs w:val="24"/>
          <w:lang w:eastAsia="et-EE"/>
        </w:rPr>
        <w:t xml:space="preserve">aladega, kus on keskkonnahäiring toimunud ja </w:t>
      </w:r>
      <w:r w:rsidR="00A16CFF" w:rsidRPr="007B2C0D">
        <w:rPr>
          <w:rFonts w:eastAsia="Times New Roman" w:cs="Times New Roman"/>
          <w:bCs/>
          <w:szCs w:val="24"/>
          <w:lang w:eastAsia="et-EE"/>
        </w:rPr>
        <w:t xml:space="preserve">tegevuse </w:t>
      </w:r>
      <w:r w:rsidR="00B447B8" w:rsidRPr="007B2C0D">
        <w:rPr>
          <w:rFonts w:eastAsia="Times New Roman" w:cs="Times New Roman"/>
          <w:bCs/>
          <w:szCs w:val="24"/>
          <w:lang w:eastAsia="et-EE"/>
        </w:rPr>
        <w:t xml:space="preserve">mõju </w:t>
      </w:r>
      <w:r w:rsidR="00F30D78" w:rsidRPr="007B2C0D">
        <w:rPr>
          <w:rFonts w:eastAsia="Times New Roman" w:cs="Times New Roman"/>
          <w:bCs/>
          <w:szCs w:val="24"/>
          <w:lang w:eastAsia="et-EE"/>
        </w:rPr>
        <w:t xml:space="preserve">elurikkusele </w:t>
      </w:r>
      <w:r w:rsidR="00A16CFF" w:rsidRPr="007B2C0D">
        <w:rPr>
          <w:rFonts w:eastAsia="Times New Roman" w:cs="Times New Roman"/>
          <w:bCs/>
          <w:szCs w:val="24"/>
          <w:lang w:eastAsia="et-EE"/>
        </w:rPr>
        <w:t>ei ole võrreldav uue ala kasutuselevõtmise mõjuga.</w:t>
      </w:r>
    </w:p>
    <w:p w14:paraId="6DB1288F" w14:textId="77777777" w:rsidR="00670CFB" w:rsidRPr="007B2C0D" w:rsidRDefault="00670CFB" w:rsidP="007B2C0D">
      <w:pPr>
        <w:jc w:val="both"/>
        <w:rPr>
          <w:rFonts w:eastAsia="Times New Roman" w:cs="Times New Roman"/>
          <w:bCs/>
          <w:szCs w:val="24"/>
          <w:lang w:eastAsia="et-EE"/>
        </w:rPr>
      </w:pPr>
    </w:p>
    <w:p w14:paraId="3325E58D" w14:textId="08E2F9D7" w:rsidR="00D640A2" w:rsidRPr="007B2C0D" w:rsidRDefault="004E0EEB" w:rsidP="007B2C0D">
      <w:pPr>
        <w:pStyle w:val="Normaallaadveeb"/>
        <w:spacing w:before="0" w:beforeAutospacing="0" w:after="0" w:afterAutospacing="0"/>
        <w:jc w:val="both"/>
      </w:pPr>
      <w:r>
        <w:t>Seadusel</w:t>
      </w:r>
      <w:r w:rsidRPr="007B2C0D">
        <w:t xml:space="preserve"> </w:t>
      </w:r>
      <w:r w:rsidR="00D640A2" w:rsidRPr="007B2C0D">
        <w:t xml:space="preserve">puudub </w:t>
      </w:r>
      <w:r w:rsidR="00901291" w:rsidRPr="007B2C0D">
        <w:t xml:space="preserve">otsene </w:t>
      </w:r>
      <w:commentRangeStart w:id="23"/>
      <w:r w:rsidR="00D640A2" w:rsidRPr="007B2C0D">
        <w:t>sotsiaalne mõju</w:t>
      </w:r>
      <w:commentRangeEnd w:id="23"/>
      <w:r w:rsidR="008C2450">
        <w:rPr>
          <w:rStyle w:val="Kommentaariviide"/>
          <w:rFonts w:eastAsiaTheme="minorHAnsi" w:cstheme="minorBidi"/>
          <w:lang w:eastAsia="en-US"/>
        </w:rPr>
        <w:commentReference w:id="23"/>
      </w:r>
      <w:r w:rsidR="00D640A2" w:rsidRPr="007B2C0D">
        <w:t>, s</w:t>
      </w:r>
      <w:r w:rsidR="007D3E0C">
        <w:t>h</w:t>
      </w:r>
      <w:r w:rsidR="00D640A2" w:rsidRPr="007B2C0D">
        <w:t xml:space="preserve"> demograafiline mõju, mõju haridusele, kultuurile ja spordile, </w:t>
      </w:r>
      <w:r w:rsidR="0094177E" w:rsidRPr="007B2C0D">
        <w:t xml:space="preserve">mõju </w:t>
      </w:r>
      <w:r w:rsidR="00D640A2" w:rsidRPr="007B2C0D">
        <w:t>infotehnoloogia</w:t>
      </w:r>
      <w:r w:rsidR="0094177E" w:rsidRPr="007B2C0D">
        <w:t>le</w:t>
      </w:r>
      <w:r w:rsidR="00D640A2" w:rsidRPr="007B2C0D">
        <w:t xml:space="preserve"> ja infoühiskonnale, riigikaitsele ja välissuhetele ning </w:t>
      </w:r>
      <w:proofErr w:type="spellStart"/>
      <w:r w:rsidR="00D640A2" w:rsidRPr="007B2C0D">
        <w:t>siseturvalisusele</w:t>
      </w:r>
      <w:proofErr w:type="spellEnd"/>
      <w:r w:rsidR="00D640A2" w:rsidRPr="007B2C0D">
        <w:t>.</w:t>
      </w:r>
    </w:p>
    <w:p w14:paraId="278FB521" w14:textId="77777777" w:rsidR="002F42FD" w:rsidRPr="007B2C0D" w:rsidRDefault="002F42FD" w:rsidP="007B2C0D">
      <w:pPr>
        <w:jc w:val="both"/>
        <w:rPr>
          <w:rFonts w:cs="Times New Roman"/>
          <w:szCs w:val="24"/>
        </w:rPr>
      </w:pPr>
    </w:p>
    <w:p w14:paraId="623D612C" w14:textId="112F8909" w:rsidR="00123666" w:rsidRPr="007B2C0D" w:rsidRDefault="00123666" w:rsidP="007B2C0D">
      <w:pPr>
        <w:jc w:val="both"/>
        <w:rPr>
          <w:rFonts w:cs="Times New Roman"/>
          <w:b/>
          <w:bCs/>
          <w:szCs w:val="24"/>
        </w:rPr>
      </w:pPr>
      <w:r w:rsidRPr="007B2C0D">
        <w:rPr>
          <w:rFonts w:cs="Times New Roman"/>
          <w:b/>
          <w:bCs/>
          <w:szCs w:val="24"/>
        </w:rPr>
        <w:t>7.</w:t>
      </w:r>
      <w:r w:rsidR="000D41FC" w:rsidRPr="007B2C0D">
        <w:rPr>
          <w:rFonts w:cs="Times New Roman"/>
          <w:b/>
          <w:bCs/>
          <w:szCs w:val="24"/>
        </w:rPr>
        <w:t xml:space="preserve"> </w:t>
      </w:r>
      <w:r w:rsidRPr="007B2C0D">
        <w:rPr>
          <w:rFonts w:cs="Times New Roman"/>
          <w:b/>
          <w:bCs/>
          <w:szCs w:val="24"/>
        </w:rPr>
        <w:t>Seaduse</w:t>
      </w:r>
      <w:r w:rsidR="000D41FC" w:rsidRPr="007B2C0D">
        <w:rPr>
          <w:rFonts w:cs="Times New Roman"/>
          <w:b/>
          <w:bCs/>
          <w:szCs w:val="24"/>
        </w:rPr>
        <w:t xml:space="preserve"> </w:t>
      </w:r>
      <w:r w:rsidRPr="007B2C0D">
        <w:rPr>
          <w:rFonts w:cs="Times New Roman"/>
          <w:b/>
          <w:bCs/>
          <w:szCs w:val="24"/>
        </w:rPr>
        <w:t>rakendamisega</w:t>
      </w:r>
      <w:r w:rsidR="000D41FC" w:rsidRPr="007B2C0D">
        <w:rPr>
          <w:rFonts w:cs="Times New Roman"/>
          <w:b/>
          <w:bCs/>
          <w:szCs w:val="24"/>
        </w:rPr>
        <w:t xml:space="preserve"> </w:t>
      </w:r>
      <w:r w:rsidRPr="007B2C0D">
        <w:rPr>
          <w:rFonts w:cs="Times New Roman"/>
          <w:b/>
          <w:bCs/>
          <w:szCs w:val="24"/>
        </w:rPr>
        <w:t>seotud</w:t>
      </w:r>
      <w:r w:rsidR="000D41FC" w:rsidRPr="007B2C0D">
        <w:rPr>
          <w:rFonts w:cs="Times New Roman"/>
          <w:b/>
          <w:bCs/>
          <w:szCs w:val="24"/>
        </w:rPr>
        <w:t xml:space="preserve"> </w:t>
      </w:r>
      <w:r w:rsidRPr="007B2C0D">
        <w:rPr>
          <w:rFonts w:cs="Times New Roman"/>
          <w:b/>
          <w:bCs/>
          <w:szCs w:val="24"/>
        </w:rPr>
        <w:t>riigi</w:t>
      </w:r>
      <w:r w:rsidR="000D41FC" w:rsidRPr="007B2C0D">
        <w:rPr>
          <w:rFonts w:cs="Times New Roman"/>
          <w:b/>
          <w:bCs/>
          <w:szCs w:val="24"/>
        </w:rPr>
        <w:t xml:space="preserve"> </w:t>
      </w:r>
      <w:r w:rsidRPr="007B2C0D">
        <w:rPr>
          <w:rFonts w:cs="Times New Roman"/>
          <w:b/>
          <w:bCs/>
          <w:szCs w:val="24"/>
        </w:rPr>
        <w:t>ja</w:t>
      </w:r>
      <w:r w:rsidR="000D41FC" w:rsidRPr="007B2C0D">
        <w:rPr>
          <w:rFonts w:cs="Times New Roman"/>
          <w:b/>
          <w:bCs/>
          <w:szCs w:val="24"/>
        </w:rPr>
        <w:t xml:space="preserve"> </w:t>
      </w:r>
      <w:r w:rsidRPr="007B2C0D">
        <w:rPr>
          <w:rFonts w:cs="Times New Roman"/>
          <w:b/>
          <w:bCs/>
          <w:szCs w:val="24"/>
        </w:rPr>
        <w:t>kohaliku</w:t>
      </w:r>
      <w:r w:rsidR="000D41FC" w:rsidRPr="007B2C0D">
        <w:rPr>
          <w:rFonts w:cs="Times New Roman"/>
          <w:b/>
          <w:bCs/>
          <w:szCs w:val="24"/>
        </w:rPr>
        <w:t xml:space="preserve"> </w:t>
      </w:r>
      <w:r w:rsidRPr="007B2C0D">
        <w:rPr>
          <w:rFonts w:cs="Times New Roman"/>
          <w:b/>
          <w:bCs/>
          <w:szCs w:val="24"/>
        </w:rPr>
        <w:t>omavalitsuse</w:t>
      </w:r>
      <w:r w:rsidR="000D41FC" w:rsidRPr="007B2C0D">
        <w:rPr>
          <w:rFonts w:cs="Times New Roman"/>
          <w:b/>
          <w:bCs/>
          <w:szCs w:val="24"/>
        </w:rPr>
        <w:t xml:space="preserve"> </w:t>
      </w:r>
      <w:r w:rsidRPr="007B2C0D">
        <w:rPr>
          <w:rFonts w:cs="Times New Roman"/>
          <w:b/>
          <w:bCs/>
          <w:szCs w:val="24"/>
        </w:rPr>
        <w:t>tegevused,</w:t>
      </w:r>
      <w:r w:rsidR="000D41FC" w:rsidRPr="007B2C0D">
        <w:rPr>
          <w:rFonts w:cs="Times New Roman"/>
          <w:b/>
          <w:bCs/>
          <w:szCs w:val="24"/>
        </w:rPr>
        <w:t xml:space="preserve"> </w:t>
      </w:r>
      <w:r w:rsidRPr="007B2C0D">
        <w:rPr>
          <w:rFonts w:cs="Times New Roman"/>
          <w:b/>
          <w:bCs/>
          <w:szCs w:val="24"/>
        </w:rPr>
        <w:t>eeldatavad</w:t>
      </w:r>
      <w:r w:rsidR="000D41FC" w:rsidRPr="007B2C0D">
        <w:rPr>
          <w:rFonts w:cs="Times New Roman"/>
          <w:b/>
          <w:bCs/>
          <w:szCs w:val="24"/>
        </w:rPr>
        <w:t xml:space="preserve"> </w:t>
      </w:r>
      <w:r w:rsidRPr="007B2C0D">
        <w:rPr>
          <w:rFonts w:cs="Times New Roman"/>
          <w:b/>
          <w:bCs/>
          <w:szCs w:val="24"/>
        </w:rPr>
        <w:t>kulud</w:t>
      </w:r>
      <w:r w:rsidR="000D41FC" w:rsidRPr="007B2C0D">
        <w:rPr>
          <w:rFonts w:cs="Times New Roman"/>
          <w:b/>
          <w:bCs/>
          <w:szCs w:val="24"/>
        </w:rPr>
        <w:t xml:space="preserve"> </w:t>
      </w:r>
      <w:r w:rsidRPr="007B2C0D">
        <w:rPr>
          <w:rFonts w:cs="Times New Roman"/>
          <w:b/>
          <w:bCs/>
          <w:szCs w:val="24"/>
        </w:rPr>
        <w:t>ja</w:t>
      </w:r>
      <w:r w:rsidR="000D41FC" w:rsidRPr="007B2C0D">
        <w:rPr>
          <w:rFonts w:cs="Times New Roman"/>
          <w:b/>
          <w:bCs/>
          <w:szCs w:val="24"/>
        </w:rPr>
        <w:t xml:space="preserve"> </w:t>
      </w:r>
      <w:r w:rsidRPr="007B2C0D">
        <w:rPr>
          <w:rFonts w:cs="Times New Roman"/>
          <w:b/>
          <w:bCs/>
          <w:szCs w:val="24"/>
        </w:rPr>
        <w:t>tulud</w:t>
      </w:r>
    </w:p>
    <w:p w14:paraId="5C5F524D" w14:textId="77777777" w:rsidR="002F42FD" w:rsidRPr="007B2C0D" w:rsidRDefault="002F42FD" w:rsidP="007B2C0D">
      <w:pPr>
        <w:jc w:val="both"/>
        <w:rPr>
          <w:rFonts w:cs="Times New Roman"/>
          <w:bCs/>
          <w:spacing w:val="-2"/>
          <w:szCs w:val="24"/>
        </w:rPr>
      </w:pPr>
    </w:p>
    <w:p w14:paraId="17E55554" w14:textId="1E61DBF2" w:rsidR="000D41FC" w:rsidRPr="007B2C0D" w:rsidRDefault="00123666" w:rsidP="007B2C0D">
      <w:pPr>
        <w:jc w:val="both"/>
        <w:rPr>
          <w:rFonts w:cs="Times New Roman"/>
          <w:spacing w:val="-2"/>
          <w:szCs w:val="24"/>
        </w:rPr>
      </w:pPr>
      <w:r w:rsidRPr="007B2C0D">
        <w:rPr>
          <w:rFonts w:cs="Times New Roman"/>
          <w:spacing w:val="-2"/>
          <w:szCs w:val="24"/>
        </w:rPr>
        <w:t>Seaduse</w:t>
      </w:r>
      <w:r w:rsidR="000D41FC" w:rsidRPr="007B2C0D">
        <w:rPr>
          <w:rFonts w:cs="Times New Roman"/>
          <w:spacing w:val="-2"/>
          <w:szCs w:val="24"/>
        </w:rPr>
        <w:t xml:space="preserve"> </w:t>
      </w:r>
      <w:r w:rsidRPr="007B2C0D">
        <w:rPr>
          <w:rFonts w:cs="Times New Roman"/>
          <w:spacing w:val="-2"/>
          <w:szCs w:val="24"/>
        </w:rPr>
        <w:t>rakendamine</w:t>
      </w:r>
      <w:r w:rsidR="000D41FC" w:rsidRPr="007B2C0D">
        <w:rPr>
          <w:rFonts w:cs="Times New Roman"/>
          <w:spacing w:val="-2"/>
          <w:szCs w:val="24"/>
        </w:rPr>
        <w:t xml:space="preserve"> </w:t>
      </w:r>
      <w:r w:rsidRPr="007B2C0D">
        <w:rPr>
          <w:rFonts w:cs="Times New Roman"/>
          <w:spacing w:val="-2"/>
          <w:szCs w:val="24"/>
        </w:rPr>
        <w:t>ei</w:t>
      </w:r>
      <w:r w:rsidR="000D41FC" w:rsidRPr="007B2C0D">
        <w:rPr>
          <w:rFonts w:cs="Times New Roman"/>
          <w:spacing w:val="-2"/>
          <w:szCs w:val="24"/>
        </w:rPr>
        <w:t xml:space="preserve"> </w:t>
      </w:r>
      <w:r w:rsidRPr="007B2C0D">
        <w:rPr>
          <w:rFonts w:cs="Times New Roman"/>
          <w:spacing w:val="-2"/>
          <w:szCs w:val="24"/>
        </w:rPr>
        <w:t>too</w:t>
      </w:r>
      <w:r w:rsidR="000D41FC" w:rsidRPr="007B2C0D">
        <w:rPr>
          <w:rFonts w:cs="Times New Roman"/>
          <w:spacing w:val="-2"/>
          <w:szCs w:val="24"/>
        </w:rPr>
        <w:t xml:space="preserve"> </w:t>
      </w:r>
      <w:r w:rsidRPr="007B2C0D">
        <w:rPr>
          <w:rFonts w:cs="Times New Roman"/>
          <w:spacing w:val="-2"/>
          <w:szCs w:val="24"/>
        </w:rPr>
        <w:t>lähiaastatel</w:t>
      </w:r>
      <w:r w:rsidR="000D41FC" w:rsidRPr="007B2C0D">
        <w:rPr>
          <w:rFonts w:cs="Times New Roman"/>
          <w:spacing w:val="-2"/>
          <w:szCs w:val="24"/>
        </w:rPr>
        <w:t xml:space="preserve"> </w:t>
      </w:r>
      <w:r w:rsidRPr="007B2C0D">
        <w:rPr>
          <w:rFonts w:cs="Times New Roman"/>
          <w:spacing w:val="-2"/>
          <w:szCs w:val="24"/>
        </w:rPr>
        <w:t>kaasa</w:t>
      </w:r>
      <w:r w:rsidR="000D41FC" w:rsidRPr="007B2C0D">
        <w:rPr>
          <w:rFonts w:cs="Times New Roman"/>
          <w:spacing w:val="-2"/>
          <w:szCs w:val="24"/>
        </w:rPr>
        <w:t xml:space="preserve"> </w:t>
      </w:r>
      <w:r w:rsidR="004E0EEB">
        <w:rPr>
          <w:rFonts w:cs="Times New Roman"/>
          <w:spacing w:val="-2"/>
          <w:szCs w:val="24"/>
        </w:rPr>
        <w:t>lisa</w:t>
      </w:r>
      <w:r w:rsidRPr="007B2C0D">
        <w:rPr>
          <w:rFonts w:cs="Times New Roman"/>
          <w:spacing w:val="-2"/>
          <w:szCs w:val="24"/>
        </w:rPr>
        <w:t>kulusid</w:t>
      </w:r>
      <w:r w:rsidR="004E0EEB">
        <w:rPr>
          <w:rFonts w:cs="Times New Roman"/>
          <w:spacing w:val="-2"/>
          <w:szCs w:val="24"/>
        </w:rPr>
        <w:t>, vaid</w:t>
      </w:r>
      <w:r w:rsidR="00E602E8" w:rsidRPr="007B2C0D">
        <w:rPr>
          <w:rFonts w:cs="Times New Roman"/>
          <w:spacing w:val="-2"/>
          <w:szCs w:val="24"/>
        </w:rPr>
        <w:t xml:space="preserve"> suurenda</w:t>
      </w:r>
      <w:r w:rsidR="00AF00B8" w:rsidRPr="007B2C0D">
        <w:rPr>
          <w:rFonts w:cs="Times New Roman"/>
          <w:spacing w:val="-2"/>
          <w:szCs w:val="24"/>
        </w:rPr>
        <w:t>b</w:t>
      </w:r>
      <w:r w:rsidR="00E602E8" w:rsidRPr="007B2C0D">
        <w:rPr>
          <w:rFonts w:cs="Times New Roman"/>
          <w:spacing w:val="-2"/>
          <w:szCs w:val="24"/>
        </w:rPr>
        <w:t xml:space="preserve"> mõningal määral riigi</w:t>
      </w:r>
      <w:r w:rsidR="00823016" w:rsidRPr="007B2C0D">
        <w:rPr>
          <w:rFonts w:cs="Times New Roman"/>
          <w:spacing w:val="-2"/>
          <w:szCs w:val="24"/>
        </w:rPr>
        <w:t>maa kasutamiseks andmisest laekuvat</w:t>
      </w:r>
      <w:commentRangeStart w:id="24"/>
      <w:r w:rsidR="00823016" w:rsidRPr="007B2C0D">
        <w:rPr>
          <w:rFonts w:cs="Times New Roman"/>
          <w:spacing w:val="-2"/>
          <w:szCs w:val="24"/>
        </w:rPr>
        <w:t xml:space="preserve"> tulu</w:t>
      </w:r>
      <w:commentRangeEnd w:id="24"/>
      <w:r w:rsidR="00334059">
        <w:rPr>
          <w:rStyle w:val="Kommentaariviide"/>
        </w:rPr>
        <w:commentReference w:id="24"/>
      </w:r>
      <w:r w:rsidR="00F82C99" w:rsidRPr="007B2C0D">
        <w:rPr>
          <w:rFonts w:cs="Times New Roman"/>
          <w:spacing w:val="-2"/>
          <w:szCs w:val="24"/>
        </w:rPr>
        <w:t>, kui riigivara läheb uuel eesmärgil kasutusele</w:t>
      </w:r>
      <w:r w:rsidR="00823016" w:rsidRPr="007B2C0D">
        <w:rPr>
          <w:rFonts w:cs="Times New Roman"/>
          <w:spacing w:val="-2"/>
          <w:szCs w:val="24"/>
        </w:rPr>
        <w:t>.</w:t>
      </w:r>
    </w:p>
    <w:p w14:paraId="62E188E7" w14:textId="77777777" w:rsidR="00021315" w:rsidRPr="007B2C0D" w:rsidRDefault="00021315" w:rsidP="007B2C0D">
      <w:pPr>
        <w:jc w:val="both"/>
        <w:rPr>
          <w:rFonts w:cs="Times New Roman"/>
          <w:spacing w:val="-2"/>
          <w:szCs w:val="24"/>
        </w:rPr>
      </w:pPr>
    </w:p>
    <w:p w14:paraId="282B6285" w14:textId="2B3F898A" w:rsidR="00021315" w:rsidRPr="007B2C0D" w:rsidRDefault="00021315" w:rsidP="007B2C0D">
      <w:pPr>
        <w:jc w:val="both"/>
        <w:rPr>
          <w:rFonts w:cs="Times New Roman"/>
          <w:spacing w:val="-2"/>
          <w:szCs w:val="24"/>
        </w:rPr>
      </w:pPr>
      <w:r w:rsidRPr="007B2C0D">
        <w:rPr>
          <w:rFonts w:cs="Times New Roman"/>
          <w:spacing w:val="-2"/>
          <w:szCs w:val="24"/>
        </w:rPr>
        <w:t>Seaduse rakendami</w:t>
      </w:r>
      <w:r w:rsidR="004E0EEB">
        <w:rPr>
          <w:rFonts w:cs="Times New Roman"/>
          <w:spacing w:val="-2"/>
          <w:szCs w:val="24"/>
        </w:rPr>
        <w:t>ne ei nõua lisatööd.</w:t>
      </w:r>
    </w:p>
    <w:p w14:paraId="25FA6BA0" w14:textId="77777777" w:rsidR="005342C5" w:rsidRPr="007B2C0D" w:rsidRDefault="005342C5" w:rsidP="007B2C0D">
      <w:pPr>
        <w:jc w:val="both"/>
        <w:rPr>
          <w:rFonts w:cs="Times New Roman"/>
          <w:szCs w:val="24"/>
        </w:rPr>
      </w:pPr>
    </w:p>
    <w:p w14:paraId="313F42A0" w14:textId="6D1E9A96" w:rsidR="002C391E" w:rsidRPr="007B2C0D" w:rsidRDefault="00020549" w:rsidP="007B2C0D">
      <w:pPr>
        <w:jc w:val="both"/>
        <w:rPr>
          <w:rFonts w:cs="Times New Roman"/>
          <w:b/>
          <w:szCs w:val="24"/>
        </w:rPr>
      </w:pPr>
      <w:r w:rsidRPr="007B2C0D">
        <w:rPr>
          <w:rFonts w:cs="Times New Roman"/>
          <w:b/>
          <w:szCs w:val="24"/>
        </w:rPr>
        <w:t>8</w:t>
      </w:r>
      <w:r w:rsidR="000B2448" w:rsidRPr="007B2C0D">
        <w:rPr>
          <w:rFonts w:cs="Times New Roman"/>
          <w:b/>
          <w:szCs w:val="24"/>
        </w:rPr>
        <w:t>.</w:t>
      </w:r>
      <w:r w:rsidR="000D41FC" w:rsidRPr="007B2C0D">
        <w:rPr>
          <w:rFonts w:cs="Times New Roman"/>
          <w:b/>
          <w:szCs w:val="24"/>
        </w:rPr>
        <w:t xml:space="preserve"> </w:t>
      </w:r>
      <w:r w:rsidR="00B43831" w:rsidRPr="007B2C0D">
        <w:rPr>
          <w:rFonts w:cs="Times New Roman"/>
          <w:b/>
          <w:szCs w:val="24"/>
        </w:rPr>
        <w:t>Seaduse</w:t>
      </w:r>
      <w:r w:rsidR="000D41FC" w:rsidRPr="007B2C0D">
        <w:rPr>
          <w:rFonts w:cs="Times New Roman"/>
          <w:b/>
          <w:szCs w:val="24"/>
        </w:rPr>
        <w:t xml:space="preserve"> </w:t>
      </w:r>
      <w:r w:rsidR="00B43831" w:rsidRPr="007B2C0D">
        <w:rPr>
          <w:rFonts w:cs="Times New Roman"/>
          <w:b/>
          <w:szCs w:val="24"/>
        </w:rPr>
        <w:t>jõustumine</w:t>
      </w:r>
    </w:p>
    <w:p w14:paraId="2B143E3D" w14:textId="77777777" w:rsidR="002F42FD" w:rsidRPr="007B2C0D" w:rsidRDefault="002F42FD" w:rsidP="007B2C0D">
      <w:pPr>
        <w:jc w:val="both"/>
        <w:rPr>
          <w:rFonts w:eastAsia="SimSun" w:cs="Times New Roman"/>
          <w:kern w:val="1"/>
          <w:szCs w:val="24"/>
          <w:lang w:eastAsia="zh-CN" w:bidi="hi-IN"/>
        </w:rPr>
      </w:pPr>
      <w:bookmarkStart w:id="25" w:name="_Hlk114492675"/>
    </w:p>
    <w:bookmarkEnd w:id="25"/>
    <w:p w14:paraId="43333E45" w14:textId="22AD7DCA" w:rsidR="000F2B94" w:rsidRPr="007B2C0D" w:rsidRDefault="002F42FD" w:rsidP="007B2C0D">
      <w:pPr>
        <w:jc w:val="both"/>
        <w:rPr>
          <w:rFonts w:cs="Times New Roman"/>
          <w:szCs w:val="24"/>
        </w:rPr>
      </w:pPr>
      <w:r w:rsidRPr="007B2C0D">
        <w:rPr>
          <w:rFonts w:eastAsia="SimSun" w:cs="Times New Roman"/>
          <w:kern w:val="1"/>
          <w:szCs w:val="24"/>
          <w:lang w:eastAsia="zh-CN" w:bidi="hi-IN"/>
        </w:rPr>
        <w:t xml:space="preserve">Seadus </w:t>
      </w:r>
      <w:r w:rsidR="000B2448" w:rsidRPr="007B2C0D">
        <w:rPr>
          <w:rFonts w:cs="Times New Roman"/>
          <w:szCs w:val="24"/>
        </w:rPr>
        <w:t>jõustub</w:t>
      </w:r>
      <w:r w:rsidR="000D41FC" w:rsidRPr="007B2C0D">
        <w:rPr>
          <w:rFonts w:cs="Times New Roman"/>
          <w:szCs w:val="24"/>
        </w:rPr>
        <w:t xml:space="preserve"> </w:t>
      </w:r>
      <w:commentRangeStart w:id="26"/>
      <w:r w:rsidR="000B2448" w:rsidRPr="007B2C0D">
        <w:rPr>
          <w:rFonts w:cs="Times New Roman"/>
          <w:szCs w:val="24"/>
        </w:rPr>
        <w:t>üld</w:t>
      </w:r>
      <w:r w:rsidRPr="007B2C0D">
        <w:rPr>
          <w:rFonts w:cs="Times New Roman"/>
          <w:szCs w:val="24"/>
        </w:rPr>
        <w:t xml:space="preserve">ises </w:t>
      </w:r>
      <w:r w:rsidR="000B2448" w:rsidRPr="007B2C0D">
        <w:rPr>
          <w:rFonts w:cs="Times New Roman"/>
          <w:szCs w:val="24"/>
        </w:rPr>
        <w:t>korras</w:t>
      </w:r>
      <w:commentRangeEnd w:id="26"/>
      <w:r w:rsidR="00FF33B9">
        <w:rPr>
          <w:rStyle w:val="Kommentaariviide"/>
        </w:rPr>
        <w:commentReference w:id="26"/>
      </w:r>
      <w:r w:rsidR="00901AA1" w:rsidRPr="007B2C0D">
        <w:rPr>
          <w:rFonts w:cs="Times New Roman"/>
          <w:szCs w:val="24"/>
        </w:rPr>
        <w:t>.</w:t>
      </w:r>
    </w:p>
    <w:p w14:paraId="2A9FCDD5" w14:textId="77777777" w:rsidR="00021315" w:rsidRPr="007B2C0D" w:rsidRDefault="00021315" w:rsidP="007B2C0D">
      <w:pPr>
        <w:jc w:val="both"/>
        <w:rPr>
          <w:rFonts w:cs="Times New Roman"/>
          <w:szCs w:val="24"/>
        </w:rPr>
      </w:pPr>
    </w:p>
    <w:p w14:paraId="71DBE7E2" w14:textId="7190D5C1" w:rsidR="00021315" w:rsidRPr="007B2C0D" w:rsidRDefault="00021315" w:rsidP="007B2C0D">
      <w:pPr>
        <w:jc w:val="both"/>
        <w:rPr>
          <w:rFonts w:cs="Times New Roman"/>
          <w:b/>
          <w:bCs/>
          <w:szCs w:val="24"/>
        </w:rPr>
      </w:pPr>
      <w:r w:rsidRPr="007B2C0D">
        <w:rPr>
          <w:rFonts w:cs="Times New Roman"/>
          <w:b/>
          <w:bCs/>
          <w:szCs w:val="24"/>
        </w:rPr>
        <w:t>9. Rakendusaktid</w:t>
      </w:r>
    </w:p>
    <w:p w14:paraId="7C6D060A" w14:textId="77777777" w:rsidR="00021315" w:rsidRPr="007B2C0D" w:rsidRDefault="00021315" w:rsidP="007B2C0D">
      <w:pPr>
        <w:jc w:val="both"/>
        <w:rPr>
          <w:rFonts w:cs="Times New Roman"/>
          <w:szCs w:val="24"/>
        </w:rPr>
      </w:pPr>
    </w:p>
    <w:p w14:paraId="1B7384D3" w14:textId="4E5A2412" w:rsidR="00021315" w:rsidRPr="007B2C0D" w:rsidRDefault="004E0EEB" w:rsidP="007B2C0D">
      <w:pPr>
        <w:jc w:val="both"/>
        <w:rPr>
          <w:rFonts w:cs="Times New Roman"/>
          <w:szCs w:val="24"/>
        </w:rPr>
      </w:pPr>
      <w:r>
        <w:rPr>
          <w:rFonts w:cs="Times New Roman"/>
          <w:szCs w:val="24"/>
        </w:rPr>
        <w:t>S</w:t>
      </w:r>
      <w:r w:rsidR="00021315" w:rsidRPr="007B2C0D">
        <w:rPr>
          <w:rFonts w:cs="Times New Roman"/>
          <w:szCs w:val="24"/>
        </w:rPr>
        <w:t xml:space="preserve">eaduse </w:t>
      </w:r>
      <w:r>
        <w:rPr>
          <w:rFonts w:cs="Times New Roman"/>
          <w:szCs w:val="24"/>
        </w:rPr>
        <w:t xml:space="preserve">jõustamisel </w:t>
      </w:r>
      <w:r w:rsidR="00021315" w:rsidRPr="007B2C0D">
        <w:rPr>
          <w:rFonts w:cs="Times New Roman"/>
          <w:szCs w:val="24"/>
        </w:rPr>
        <w:t xml:space="preserve"> ei ole vaja muuta ega kehtestada rakendusakte.</w:t>
      </w:r>
    </w:p>
    <w:p w14:paraId="16F4F904" w14:textId="77777777" w:rsidR="00021315" w:rsidRPr="007B2C0D" w:rsidRDefault="00021315" w:rsidP="007B2C0D">
      <w:pPr>
        <w:jc w:val="both"/>
        <w:rPr>
          <w:rFonts w:cs="Times New Roman"/>
          <w:szCs w:val="24"/>
        </w:rPr>
      </w:pPr>
    </w:p>
    <w:p w14:paraId="6FB74D20" w14:textId="1CCC338C" w:rsidR="00021315" w:rsidRPr="007B2C0D" w:rsidRDefault="00021315" w:rsidP="007B2C0D">
      <w:pPr>
        <w:jc w:val="both"/>
        <w:rPr>
          <w:rFonts w:cs="Times New Roman"/>
          <w:b/>
          <w:bCs/>
          <w:szCs w:val="24"/>
        </w:rPr>
      </w:pPr>
      <w:r w:rsidRPr="007B2C0D">
        <w:rPr>
          <w:rFonts w:cs="Times New Roman"/>
          <w:b/>
          <w:bCs/>
          <w:szCs w:val="24"/>
        </w:rPr>
        <w:t>10. Eelnõu kooskõlastamine, huvirühmade kaasamine ja avalik konsultatsioon</w:t>
      </w:r>
    </w:p>
    <w:p w14:paraId="3C6FA60C" w14:textId="77777777" w:rsidR="00021315" w:rsidRPr="007B2C0D" w:rsidRDefault="00021315" w:rsidP="007B2C0D">
      <w:pPr>
        <w:jc w:val="both"/>
        <w:rPr>
          <w:rFonts w:cs="Times New Roman"/>
          <w:szCs w:val="24"/>
        </w:rPr>
      </w:pPr>
    </w:p>
    <w:p w14:paraId="35D43EEE" w14:textId="4F2B43B1" w:rsidR="00021315" w:rsidRPr="007B2C0D" w:rsidRDefault="00021315" w:rsidP="007B2C0D">
      <w:pPr>
        <w:jc w:val="both"/>
        <w:rPr>
          <w:rFonts w:cs="Times New Roman"/>
          <w:szCs w:val="24"/>
        </w:rPr>
      </w:pPr>
      <w:r w:rsidRPr="007B2C0D">
        <w:rPr>
          <w:rFonts w:cs="Times New Roman"/>
          <w:szCs w:val="24"/>
        </w:rPr>
        <w:t>Eelnõu saadetakse kooskõlastamiseks ministeeriumitele ja Eesti Linnade ja Valdade Liidule ning arvamuse avaldamiseks Eesti Keskkonnaühenduste Kojale, Eesti Mäetööstuse Ettevõtete Liidule, Eesti Ehitusmaterjalide Tootjate Liidule, Eesti Turbaliidule, Eesti Taastuvenergia Kojale ja Tuuleenergia Assotsiatsioonile.</w:t>
      </w:r>
      <w:bookmarkEnd w:id="0"/>
    </w:p>
    <w:sectPr w:rsidR="00021315" w:rsidRPr="007B2C0D" w:rsidSect="00831CEB">
      <w:footerReference w:type="default" r:id="rId24"/>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Katariina Kärsten" w:date="2024-09-30T10:55:00Z" w:initials="KK">
    <w:p w14:paraId="57434534" w14:textId="77777777" w:rsidR="00FF33B9" w:rsidRDefault="00FF33B9" w:rsidP="00FF33B9">
      <w:pPr>
        <w:pStyle w:val="Kommentaaritekst"/>
      </w:pPr>
      <w:r>
        <w:rPr>
          <w:rStyle w:val="Kommentaariviide"/>
        </w:rPr>
        <w:annotationRef/>
      </w:r>
      <w:r>
        <w:t xml:space="preserve">Palun vaata märkust eelnõu pealkirja kohta EN failis. </w:t>
      </w:r>
    </w:p>
  </w:comment>
  <w:comment w:id="2" w:author="Katariina Kärsten" w:date="2024-09-30T11:43:00Z" w:initials="KK">
    <w:p w14:paraId="7DF9F0AC" w14:textId="77777777" w:rsidR="004E6F44" w:rsidRDefault="004E6F44" w:rsidP="004E6F44">
      <w:pPr>
        <w:pStyle w:val="Kommentaaritekst"/>
      </w:pPr>
      <w:r>
        <w:rPr>
          <w:rStyle w:val="Kommentaariviide"/>
        </w:rPr>
        <w:annotationRef/>
      </w:r>
      <w:r>
        <w:t>Liigne tühik</w:t>
      </w:r>
    </w:p>
  </w:comment>
  <w:comment w:id="6" w:author="Katariina Kärsten" w:date="2024-09-30T10:44:00Z" w:initials="KK">
    <w:p w14:paraId="6452E1D1" w14:textId="6F80CE60" w:rsidR="009150F3" w:rsidRDefault="009150F3" w:rsidP="009150F3">
      <w:pPr>
        <w:pStyle w:val="Kommentaaritekst"/>
      </w:pPr>
      <w:r>
        <w:rPr>
          <w:rStyle w:val="Kommentaariviide"/>
        </w:rPr>
        <w:annotationRef/>
      </w:r>
      <w:r>
        <w:t xml:space="preserve">Palume lisada info selle kohta, kas eelnõu on seotud muu menetluses oleva eelnõuga (HÕNTE § 41 lg 3 p 1. SK lugeja jaoks on oluline info ka see, kui seda seost ei ole. </w:t>
      </w:r>
    </w:p>
  </w:comment>
  <w:comment w:id="9" w:author="Birgit Hermann" w:date="2024-09-23T14:25:00Z" w:initials="BH">
    <w:p w14:paraId="0CBB702B" w14:textId="53E123C2" w:rsidR="00343DF8" w:rsidRDefault="00343DF8" w:rsidP="00343DF8">
      <w:pPr>
        <w:pStyle w:val="Kommentaaritekst"/>
      </w:pPr>
      <w:r>
        <w:rPr>
          <w:rStyle w:val="Kommentaariviide"/>
        </w:rPr>
        <w:annotationRef/>
      </w:r>
      <w:r>
        <w:t>Kui paljusid maa-alasid eelnõu potentsiaalselt puudutab?</w:t>
      </w:r>
    </w:p>
  </w:comment>
  <w:comment w:id="10" w:author="Birgit Hermann" w:date="2024-09-23T14:28:00Z" w:initials="BH">
    <w:p w14:paraId="1211BD92" w14:textId="77777777" w:rsidR="00343DF8" w:rsidRDefault="00343DF8" w:rsidP="00343DF8">
      <w:pPr>
        <w:pStyle w:val="Kommentaaritekst"/>
      </w:pPr>
      <w:r>
        <w:rPr>
          <w:rStyle w:val="Kommentaariviide"/>
        </w:rPr>
        <w:annotationRef/>
      </w:r>
      <w:r>
        <w:t>Palume täpsemalt kirjeldada, kuidas sobivatele aladele taastuvenergia arendajate leidmine välja näeb ning kelle initsiatiivil enampakkumine algatatakse.</w:t>
      </w:r>
    </w:p>
  </w:comment>
  <w:comment w:id="16" w:author="Birgit Hermann" w:date="2024-09-23T14:41:00Z" w:initials="BH">
    <w:p w14:paraId="1A4B5473" w14:textId="77777777" w:rsidR="00AC4603" w:rsidRDefault="00343DF8" w:rsidP="00AC4603">
      <w:pPr>
        <w:pStyle w:val="Kommentaaritekst"/>
      </w:pPr>
      <w:r>
        <w:rPr>
          <w:rStyle w:val="Kommentaariviide"/>
        </w:rPr>
        <w:annotationRef/>
      </w:r>
      <w:r w:rsidR="00AC4603">
        <w:t xml:space="preserve">Mis probleemi on siin mõeldud? </w:t>
      </w:r>
    </w:p>
  </w:comment>
  <w:comment w:id="17" w:author="Birgit Hermann" w:date="2024-09-23T14:42:00Z" w:initials="BH">
    <w:p w14:paraId="7A439941" w14:textId="5B93B961" w:rsidR="00334059" w:rsidRDefault="00343DF8" w:rsidP="00334059">
      <w:pPr>
        <w:pStyle w:val="Kommentaaritekst"/>
      </w:pPr>
      <w:r>
        <w:rPr>
          <w:rStyle w:val="Kommentaariviide"/>
        </w:rPr>
        <w:annotationRef/>
      </w:r>
      <w:r w:rsidR="00334059">
        <w:t>Palume lisada viide nimetatud analüüsidele.</w:t>
      </w:r>
    </w:p>
  </w:comment>
  <w:comment w:id="18" w:author="Birgit Hermann" w:date="2024-09-23T14:57:00Z" w:initials="BH">
    <w:p w14:paraId="066D7BE7" w14:textId="50DE7ED9" w:rsidR="00D63F42" w:rsidRDefault="00D63F42" w:rsidP="00D63F42">
      <w:pPr>
        <w:pStyle w:val="Kommentaaritekst"/>
      </w:pPr>
      <w:r>
        <w:rPr>
          <w:rStyle w:val="Kommentaariviide"/>
        </w:rPr>
        <w:annotationRef/>
      </w:r>
      <w:r>
        <w:t>Milliseid kohalikke omavalitsusi eelnõu muudatused peamiselt puudutavad?</w:t>
      </w:r>
    </w:p>
  </w:comment>
  <w:comment w:id="19" w:author="Birgit Hermann" w:date="2024-09-23T17:14:00Z" w:initials="BH">
    <w:p w14:paraId="7C9F465E" w14:textId="77777777" w:rsidR="00334059" w:rsidRDefault="00334059" w:rsidP="00334059">
      <w:pPr>
        <w:pStyle w:val="Kommentaaritekst"/>
      </w:pPr>
      <w:r>
        <w:rPr>
          <w:rStyle w:val="Kommentaariviide"/>
        </w:rPr>
        <w:annotationRef/>
      </w:r>
      <w:r>
        <w:t>Kas võimalik ebasoovitav mõju ei või avalduda tuulikute rajamisel tekkida võivast häiringust lähedal asuvatele elanikele?</w:t>
      </w:r>
    </w:p>
  </w:comment>
  <w:comment w:id="20" w:author="Birgit Hermann" w:date="2024-09-23T14:56:00Z" w:initials="BH">
    <w:p w14:paraId="05BEE81C" w14:textId="0D681D07" w:rsidR="00D63F42" w:rsidRDefault="00D63F42" w:rsidP="00D63F42">
      <w:pPr>
        <w:pStyle w:val="Kommentaaritekst"/>
      </w:pPr>
      <w:r>
        <w:rPr>
          <w:rStyle w:val="Kommentaariviide"/>
        </w:rPr>
        <w:annotationRef/>
      </w:r>
      <w:r>
        <w:t>Siin võiks lähemalt kirjeldada, mida peab tegema kaevandamisloa omaja, kes soovib oma kaevandamisloaga alast loobuda ning taastuvenergia arendaja, kui tal tekib huvi mõnele sellisele alale taastuvenergia ehitis rajada.</w:t>
      </w:r>
    </w:p>
  </w:comment>
  <w:comment w:id="21" w:author="Birgit Hermann" w:date="2024-09-23T17:12:00Z" w:initials="BH">
    <w:p w14:paraId="1B603EB1" w14:textId="77777777" w:rsidR="00334059" w:rsidRDefault="00334059" w:rsidP="00334059">
      <w:pPr>
        <w:pStyle w:val="Kommentaaritekst"/>
      </w:pPr>
      <w:r>
        <w:rPr>
          <w:rStyle w:val="Kommentaariviide"/>
        </w:rPr>
        <w:annotationRef/>
      </w:r>
      <w:r>
        <w:t>Kui suured on maa renditasud?</w:t>
      </w:r>
    </w:p>
  </w:comment>
  <w:comment w:id="22" w:author="Birgit Hermann" w:date="2024-09-23T17:16:00Z" w:initials="BH">
    <w:p w14:paraId="04E35FA4" w14:textId="77777777" w:rsidR="00334059" w:rsidRDefault="00334059" w:rsidP="00334059">
      <w:pPr>
        <w:pStyle w:val="Kommentaaritekst"/>
      </w:pPr>
      <w:r>
        <w:rPr>
          <w:rStyle w:val="Kommentaariviide"/>
        </w:rPr>
        <w:annotationRef/>
      </w:r>
      <w:r>
        <w:t>Kui palju selliseid menetlusi võib tulla?</w:t>
      </w:r>
    </w:p>
  </w:comment>
  <w:comment w:id="23" w:author="Birgit Hermann" w:date="2024-09-23T15:58:00Z" w:initials="BH">
    <w:p w14:paraId="66359873" w14:textId="557F1058" w:rsidR="008C2450" w:rsidRDefault="008C2450" w:rsidP="008C2450">
      <w:pPr>
        <w:pStyle w:val="Kommentaaritekst"/>
      </w:pPr>
      <w:r>
        <w:rPr>
          <w:rStyle w:val="Kommentaariviide"/>
        </w:rPr>
        <w:annotationRef/>
      </w:r>
      <w:r>
        <w:t>Uute taastuvenergia ehitistega võib kaasneda teatav sotsiaalne ja regionaalne mõju (nt tuuliku rajamisest tekkiv häiring naabruses elavatele inimestele ja kogukondadele).</w:t>
      </w:r>
    </w:p>
  </w:comment>
  <w:comment w:id="24" w:author="Birgit Hermann" w:date="2024-09-23T17:18:00Z" w:initials="BH">
    <w:p w14:paraId="6A5D7155" w14:textId="77777777" w:rsidR="00334059" w:rsidRDefault="00334059" w:rsidP="00334059">
      <w:pPr>
        <w:pStyle w:val="Kommentaaritekst"/>
      </w:pPr>
      <w:r>
        <w:rPr>
          <w:rStyle w:val="Kommentaariviide"/>
        </w:rPr>
        <w:annotationRef/>
      </w:r>
      <w:r>
        <w:t>Palume hinnata, milles seisneb tulude suurenemine.</w:t>
      </w:r>
    </w:p>
  </w:comment>
  <w:comment w:id="26" w:author="Katariina Kärsten" w:date="2024-09-30T10:50:00Z" w:initials="KK">
    <w:p w14:paraId="7AAD4634" w14:textId="77777777" w:rsidR="00FF33B9" w:rsidRDefault="00FF33B9" w:rsidP="00FF33B9">
      <w:pPr>
        <w:pStyle w:val="Kommentaaritekst"/>
      </w:pPr>
      <w:r>
        <w:rPr>
          <w:rStyle w:val="Kommentaariviide"/>
        </w:rPr>
        <w:annotationRef/>
      </w:r>
      <w:r>
        <w:t xml:space="preserve">Palume lisada põhjendus jõustumisaja valiku kohta (HÕNTE § 49). Põhjendus peab veenma, et seaduse rakendamiseks vajalikud tegevused (kui neid on) on võimalik ära teha võrdlemisi lühikese ja teadmata ajal algava </w:t>
      </w:r>
      <w:r>
        <w:rPr>
          <w:i/>
          <w:iCs/>
        </w:rPr>
        <w:t>vacatio legis</w:t>
      </w:r>
      <w:r>
        <w:t xml:space="preserve">e jooksul. </w:t>
      </w:r>
    </w:p>
    <w:p w14:paraId="7FA7AE60" w14:textId="77777777" w:rsidR="00FF33B9" w:rsidRDefault="00FF33B9" w:rsidP="00FF33B9">
      <w:pPr>
        <w:pStyle w:val="Kommentaaritekst"/>
      </w:pPr>
      <w:r>
        <w:t xml:space="preserve">Üldises korras jõustumise puhul öeldakse tavaliselt, et seaduse rakendamine ei too kaasa vajadust tegevusi ümber korraldada.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7434534" w15:done="0"/>
  <w15:commentEx w15:paraId="7DF9F0AC" w15:done="0"/>
  <w15:commentEx w15:paraId="6452E1D1" w15:done="0"/>
  <w15:commentEx w15:paraId="0CBB702B" w15:done="0"/>
  <w15:commentEx w15:paraId="1211BD92" w15:done="0"/>
  <w15:commentEx w15:paraId="1A4B5473" w15:done="0"/>
  <w15:commentEx w15:paraId="7A439941" w15:done="0"/>
  <w15:commentEx w15:paraId="066D7BE7" w15:done="0"/>
  <w15:commentEx w15:paraId="7C9F465E" w15:done="0"/>
  <w15:commentEx w15:paraId="05BEE81C" w15:done="0"/>
  <w15:commentEx w15:paraId="1B603EB1" w15:done="0"/>
  <w15:commentEx w15:paraId="04E35FA4" w15:done="0"/>
  <w15:commentEx w15:paraId="66359873" w15:done="0"/>
  <w15:commentEx w15:paraId="6A5D7155" w15:done="0"/>
  <w15:commentEx w15:paraId="7FA7AE6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A50208" w16cex:dateUtc="2024-09-30T07:55:00Z"/>
  <w16cex:commentExtensible w16cex:durableId="2AA50D7A" w16cex:dateUtc="2024-09-30T08:43:00Z"/>
  <w16cex:commentExtensible w16cex:durableId="2AA4FF71" w16cex:dateUtc="2024-09-30T07:44:00Z"/>
  <w16cex:commentExtensible w16cex:durableId="2A9BF8D7" w16cex:dateUtc="2024-09-23T11:25:00Z"/>
  <w16cex:commentExtensible w16cex:durableId="2A9BF9A5" w16cex:dateUtc="2024-09-23T11:28:00Z"/>
  <w16cex:commentExtensible w16cex:durableId="2A9BFCA9" w16cex:dateUtc="2024-09-23T11:41:00Z"/>
  <w16cex:commentExtensible w16cex:durableId="2A9BFCC7" w16cex:dateUtc="2024-09-23T11:42:00Z"/>
  <w16cex:commentExtensible w16cex:durableId="2A9C0058" w16cex:dateUtc="2024-09-23T11:57:00Z"/>
  <w16cex:commentExtensible w16cex:durableId="2A9C2077" w16cex:dateUtc="2024-09-23T14:14:00Z"/>
  <w16cex:commentExtensible w16cex:durableId="2A9C0013" w16cex:dateUtc="2024-09-23T11:56:00Z"/>
  <w16cex:commentExtensible w16cex:durableId="2A9C2018" w16cex:dateUtc="2024-09-23T14:12:00Z"/>
  <w16cex:commentExtensible w16cex:durableId="2A9C20DF" w16cex:dateUtc="2024-09-23T14:16:00Z"/>
  <w16cex:commentExtensible w16cex:durableId="2A9C0EC1" w16cex:dateUtc="2024-09-23T12:58:00Z"/>
  <w16cex:commentExtensible w16cex:durableId="2A9C214A" w16cex:dateUtc="2024-09-23T14:18:00Z"/>
  <w16cex:commentExtensible w16cex:durableId="2AA500F6" w16cex:dateUtc="2024-09-30T07: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7434534" w16cid:durableId="2AA50208"/>
  <w16cid:commentId w16cid:paraId="7DF9F0AC" w16cid:durableId="2AA50D7A"/>
  <w16cid:commentId w16cid:paraId="6452E1D1" w16cid:durableId="2AA4FF71"/>
  <w16cid:commentId w16cid:paraId="0CBB702B" w16cid:durableId="2A9BF8D7"/>
  <w16cid:commentId w16cid:paraId="1211BD92" w16cid:durableId="2A9BF9A5"/>
  <w16cid:commentId w16cid:paraId="1A4B5473" w16cid:durableId="2A9BFCA9"/>
  <w16cid:commentId w16cid:paraId="7A439941" w16cid:durableId="2A9BFCC7"/>
  <w16cid:commentId w16cid:paraId="066D7BE7" w16cid:durableId="2A9C0058"/>
  <w16cid:commentId w16cid:paraId="7C9F465E" w16cid:durableId="2A9C2077"/>
  <w16cid:commentId w16cid:paraId="05BEE81C" w16cid:durableId="2A9C0013"/>
  <w16cid:commentId w16cid:paraId="1B603EB1" w16cid:durableId="2A9C2018"/>
  <w16cid:commentId w16cid:paraId="04E35FA4" w16cid:durableId="2A9C20DF"/>
  <w16cid:commentId w16cid:paraId="66359873" w16cid:durableId="2A9C0EC1"/>
  <w16cid:commentId w16cid:paraId="6A5D7155" w16cid:durableId="2A9C214A"/>
  <w16cid:commentId w16cid:paraId="7FA7AE60" w16cid:durableId="2AA500F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C48B7" w14:textId="77777777" w:rsidR="00305E75" w:rsidRDefault="00305E75" w:rsidP="0064705B">
      <w:r>
        <w:separator/>
      </w:r>
    </w:p>
  </w:endnote>
  <w:endnote w:type="continuationSeparator" w:id="0">
    <w:p w14:paraId="462F2000" w14:textId="77777777" w:rsidR="00305E75" w:rsidRDefault="00305E75" w:rsidP="0064705B">
      <w:r>
        <w:continuationSeparator/>
      </w:r>
    </w:p>
  </w:endnote>
  <w:endnote w:type="continuationNotice" w:id="1">
    <w:p w14:paraId="1F79CC37" w14:textId="77777777" w:rsidR="00305E75" w:rsidRDefault="00305E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imes New Roman"/>
      </w:rPr>
      <w:id w:val="985508984"/>
      <w:docPartObj>
        <w:docPartGallery w:val="Page Numbers (Bottom of Page)"/>
        <w:docPartUnique/>
      </w:docPartObj>
    </w:sdtPr>
    <w:sdtEndPr/>
    <w:sdtContent>
      <w:p w14:paraId="50F1FC22" w14:textId="3EB7D944" w:rsidR="003E1A27" w:rsidRPr="000D41FC" w:rsidRDefault="003E1A27" w:rsidP="000D41FC">
        <w:pPr>
          <w:pStyle w:val="Jalus"/>
          <w:jc w:val="center"/>
          <w:rPr>
            <w:rFonts w:cs="Times New Roman"/>
            <w:szCs w:val="24"/>
          </w:rPr>
        </w:pPr>
        <w:r w:rsidRPr="004A1CA5">
          <w:rPr>
            <w:rFonts w:cs="Times New Roman"/>
            <w:szCs w:val="24"/>
          </w:rPr>
          <w:fldChar w:fldCharType="begin"/>
        </w:r>
        <w:r w:rsidRPr="004A1CA5">
          <w:rPr>
            <w:rFonts w:cs="Times New Roman"/>
            <w:szCs w:val="24"/>
          </w:rPr>
          <w:instrText>PAGE   \* MERGEFORMAT</w:instrText>
        </w:r>
        <w:r w:rsidRPr="004A1CA5">
          <w:rPr>
            <w:rFonts w:cs="Times New Roman"/>
            <w:szCs w:val="24"/>
          </w:rPr>
          <w:fldChar w:fldCharType="separate"/>
        </w:r>
        <w:r w:rsidR="00742458">
          <w:rPr>
            <w:rFonts w:cs="Times New Roman"/>
            <w:noProof/>
            <w:szCs w:val="24"/>
          </w:rPr>
          <w:t>1</w:t>
        </w:r>
        <w:r w:rsidRPr="004A1CA5">
          <w:rPr>
            <w:rFonts w:cs="Times New Roman"/>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082F7D" w14:textId="77777777" w:rsidR="00305E75" w:rsidRDefault="00305E75" w:rsidP="0064705B">
      <w:r>
        <w:separator/>
      </w:r>
    </w:p>
  </w:footnote>
  <w:footnote w:type="continuationSeparator" w:id="0">
    <w:p w14:paraId="1B8E6AC8" w14:textId="77777777" w:rsidR="00305E75" w:rsidRDefault="00305E75" w:rsidP="0064705B">
      <w:r>
        <w:continuationSeparator/>
      </w:r>
    </w:p>
  </w:footnote>
  <w:footnote w:type="continuationNotice" w:id="1">
    <w:p w14:paraId="2DDE3C90" w14:textId="77777777" w:rsidR="00305E75" w:rsidRDefault="00305E75"/>
  </w:footnote>
  <w:footnote w:id="2">
    <w:p w14:paraId="4E622980" w14:textId="77777777" w:rsidR="00857450" w:rsidRPr="00A90E7B" w:rsidRDefault="00857450" w:rsidP="00857450">
      <w:pPr>
        <w:pStyle w:val="Allmrkusetekst"/>
        <w:jc w:val="both"/>
      </w:pPr>
      <w:r w:rsidRPr="00A90E7B">
        <w:rPr>
          <w:rStyle w:val="Allmrkuseviide"/>
        </w:rPr>
        <w:footnoteRef/>
      </w:r>
      <w:r w:rsidRPr="00A90E7B">
        <w:t xml:space="preserve"> Maapõueseadus </w:t>
      </w:r>
      <w:r w:rsidRPr="00A90E7B">
        <w:rPr>
          <w:rFonts w:eastAsia="Times New Roman"/>
        </w:rPr>
        <w:t>§ 14 lg 2</w:t>
      </w:r>
      <w:r w:rsidRPr="00A90E7B">
        <w:rPr>
          <w:rFonts w:eastAsia="Times New Roman"/>
          <w:vertAlign w:val="superscript"/>
        </w:rPr>
        <w:t>1</w:t>
      </w:r>
      <w:r w:rsidRPr="00A90E7B">
        <w:rPr>
          <w:rFonts w:eastAsia="Times New Roman"/>
        </w:rPr>
        <w:t>.</w:t>
      </w:r>
    </w:p>
  </w:footnote>
  <w:footnote w:id="3">
    <w:p w14:paraId="300C8254" w14:textId="762A1FED" w:rsidR="005815CC" w:rsidRPr="000B64B0" w:rsidRDefault="005815CC" w:rsidP="00B90E20">
      <w:pPr>
        <w:pStyle w:val="Allmrkusetekst"/>
        <w:spacing w:after="0" w:line="240" w:lineRule="auto"/>
      </w:pPr>
      <w:r>
        <w:rPr>
          <w:rStyle w:val="Allmrkuseviide"/>
        </w:rPr>
        <w:footnoteRef/>
      </w:r>
      <w:r>
        <w:t xml:space="preserve"> </w:t>
      </w:r>
      <w:r w:rsidRPr="6ABB0856">
        <w:rPr>
          <w:color w:val="202020"/>
        </w:rPr>
        <w:t xml:space="preserve">Markšeiderimõõdistuse täpsustatud nõuded ja korra on kehtestanud </w:t>
      </w:r>
      <w:r w:rsidR="00A303A7">
        <w:rPr>
          <w:color w:val="202020"/>
        </w:rPr>
        <w:t>m</w:t>
      </w:r>
      <w:r w:rsidRPr="6ABB0856">
        <w:rPr>
          <w:color w:val="202020"/>
        </w:rPr>
        <w:t xml:space="preserve">ajandus- ja taristuminister määrusega 03.05.2019 </w:t>
      </w:r>
      <w:r w:rsidRPr="000B64B0">
        <w:rPr>
          <w:color w:val="202020"/>
        </w:rPr>
        <w:t>nr 32 maapõueseaduse § 76 lg 9 alusel.</w:t>
      </w:r>
    </w:p>
  </w:footnote>
  <w:footnote w:id="4">
    <w:p w14:paraId="21B31131" w14:textId="1295F2FE" w:rsidR="00F022B8" w:rsidRPr="00A90E7B" w:rsidRDefault="00F022B8" w:rsidP="00C4092F">
      <w:pPr>
        <w:pStyle w:val="Allmrkusetekst"/>
        <w:spacing w:after="0"/>
        <w:jc w:val="both"/>
      </w:pPr>
      <w:r w:rsidRPr="000B64B0">
        <w:rPr>
          <w:rStyle w:val="Allmrkuseviide"/>
        </w:rPr>
        <w:footnoteRef/>
      </w:r>
      <w:r w:rsidRPr="000B64B0">
        <w:t xml:space="preserve"> </w:t>
      </w:r>
      <w:hyperlink r:id="rId1" w:history="1">
        <w:r w:rsidRPr="00C4092F">
          <w:rPr>
            <w:rStyle w:val="Hperlink"/>
            <w:u w:val="none"/>
          </w:rPr>
          <w:t>Markšeiderimõõdistuse täpsustatud nõuded ja kord</w:t>
        </w:r>
      </w:hyperlink>
      <w:r w:rsidR="00A000E3" w:rsidRPr="00C4092F">
        <w:rPr>
          <w:rStyle w:val="Hperlink"/>
          <w:u w:val="none"/>
        </w:rPr>
        <w:t>.</w:t>
      </w:r>
    </w:p>
  </w:footnote>
  <w:footnote w:id="5">
    <w:p w14:paraId="33688C28" w14:textId="4CAC8F51" w:rsidR="00205B33" w:rsidRDefault="00205B33" w:rsidP="00B90E20">
      <w:pPr>
        <w:pStyle w:val="Allmrkusetekst"/>
        <w:spacing w:after="0" w:line="240" w:lineRule="auto"/>
      </w:pPr>
      <w:r>
        <w:rPr>
          <w:rStyle w:val="Allmrkuseviide"/>
        </w:rPr>
        <w:footnoteRef/>
      </w:r>
      <w:r>
        <w:t xml:space="preserve"> </w:t>
      </w:r>
      <w:r w:rsidRPr="005815CC">
        <w:t>https://kotkas.envir.ee/</w:t>
      </w:r>
      <w:r w:rsidR="00815709">
        <w:t>.</w:t>
      </w:r>
    </w:p>
  </w:footnote>
  <w:footnote w:id="6">
    <w:p w14:paraId="72215C4F" w14:textId="43072043" w:rsidR="00B965FF" w:rsidRDefault="00B965FF">
      <w:pPr>
        <w:pStyle w:val="Allmrkusetekst"/>
      </w:pPr>
      <w:r>
        <w:rPr>
          <w:rStyle w:val="Allmrkuseviide"/>
        </w:rPr>
        <w:footnoteRef/>
      </w:r>
      <w:r>
        <w:t xml:space="preserve"> </w:t>
      </w:r>
      <w:hyperlink r:id="rId2" w:anchor="/planning" w:history="1">
        <w:r w:rsidRPr="007E2B23">
          <w:rPr>
            <w:rStyle w:val="Hperlink"/>
            <w:u w:val="none"/>
          </w:rPr>
          <w:t>https://www.planeeringud.ee/plank-web/#/planning</w:t>
        </w:r>
      </w:hyperlink>
      <w:r w:rsidR="00CD5A95" w:rsidRPr="007E2B23">
        <w:rPr>
          <w:rStyle w:val="Hperlink"/>
          <w:u w:val="none"/>
        </w:rPr>
        <w:t>.</w:t>
      </w:r>
    </w:p>
  </w:footnote>
  <w:footnote w:id="7">
    <w:p w14:paraId="4F04B38F" w14:textId="77777777" w:rsidR="00E85C68" w:rsidRDefault="00E85C68" w:rsidP="00E85C6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F7949"/>
    <w:multiLevelType w:val="hybridMultilevel"/>
    <w:tmpl w:val="6D4A2BEA"/>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 w15:restartNumberingAfterBreak="0">
    <w:nsid w:val="0400156F"/>
    <w:multiLevelType w:val="multilevel"/>
    <w:tmpl w:val="A9DAAD40"/>
    <w:lvl w:ilvl="0">
      <w:start w:val="1"/>
      <w:numFmt w:val="decimal"/>
      <w:lvlText w:val="%1."/>
      <w:lvlJc w:val="left"/>
      <w:pPr>
        <w:ind w:left="360" w:hanging="360"/>
      </w:pPr>
    </w:lvl>
    <w:lvl w:ilvl="1">
      <w:start w:val="1"/>
      <w:numFmt w:val="decimal"/>
      <w:isLgl/>
      <w:lvlText w:val="%1.%2"/>
      <w:lvlJc w:val="left"/>
      <w:pPr>
        <w:ind w:left="372" w:hanging="372"/>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2" w15:restartNumberingAfterBreak="0">
    <w:nsid w:val="06FF05BC"/>
    <w:multiLevelType w:val="hybridMultilevel"/>
    <w:tmpl w:val="BC76935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7FE469A"/>
    <w:multiLevelType w:val="hybridMultilevel"/>
    <w:tmpl w:val="0A8E4D06"/>
    <w:lvl w:ilvl="0" w:tplc="429E341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7832E68"/>
    <w:multiLevelType w:val="hybridMultilevel"/>
    <w:tmpl w:val="957C5536"/>
    <w:lvl w:ilvl="0" w:tplc="CCE0652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8FD4F70"/>
    <w:multiLevelType w:val="hybridMultilevel"/>
    <w:tmpl w:val="07826AA4"/>
    <w:lvl w:ilvl="0" w:tplc="E5CE8AF2">
      <w:start w:val="3"/>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9DC53A4"/>
    <w:multiLevelType w:val="hybridMultilevel"/>
    <w:tmpl w:val="957C5536"/>
    <w:lvl w:ilvl="0" w:tplc="CCE0652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ACE7EBD"/>
    <w:multiLevelType w:val="multilevel"/>
    <w:tmpl w:val="042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B7641CA"/>
    <w:multiLevelType w:val="hybridMultilevel"/>
    <w:tmpl w:val="B186D02A"/>
    <w:lvl w:ilvl="0" w:tplc="7D6AC87A">
      <w:start w:val="1"/>
      <w:numFmt w:val="decimal"/>
      <w:lvlText w:val="(%1)"/>
      <w:lvlJc w:val="left"/>
      <w:pPr>
        <w:ind w:left="720" w:hanging="360"/>
      </w:pPr>
      <w:rPr>
        <w:rFonts w:ascii="Arial" w:hAnsi="Arial" w:cs="Arial"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BA3734D"/>
    <w:multiLevelType w:val="multilevel"/>
    <w:tmpl w:val="6512D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51533D"/>
    <w:multiLevelType w:val="hybridMultilevel"/>
    <w:tmpl w:val="957C5536"/>
    <w:lvl w:ilvl="0" w:tplc="CCE0652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1E487618"/>
    <w:multiLevelType w:val="multilevel"/>
    <w:tmpl w:val="F2541A6A"/>
    <w:lvl w:ilvl="0">
      <w:start w:val="1"/>
      <w:numFmt w:val="decimal"/>
      <w:lvlText w:val="%1."/>
      <w:lvlJc w:val="left"/>
      <w:pPr>
        <w:ind w:left="720" w:hanging="360"/>
      </w:pPr>
      <w:rPr>
        <w:b/>
      </w:rPr>
    </w:lvl>
    <w:lvl w:ilvl="1">
      <w:start w:val="1"/>
      <w:numFmt w:val="decimal"/>
      <w:lvlText w:val="%1.%2."/>
      <w:lvlJc w:val="left"/>
      <w:pPr>
        <w:ind w:left="360" w:hanging="360"/>
      </w:pPr>
      <w:rPr>
        <w:b/>
      </w:r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2" w15:restartNumberingAfterBreak="0">
    <w:nsid w:val="1F703ECE"/>
    <w:multiLevelType w:val="hybridMultilevel"/>
    <w:tmpl w:val="2D72C93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22222A4E"/>
    <w:multiLevelType w:val="hybridMultilevel"/>
    <w:tmpl w:val="CC3A805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25DB07F5"/>
    <w:multiLevelType w:val="hybridMultilevel"/>
    <w:tmpl w:val="0A8E4D06"/>
    <w:lvl w:ilvl="0" w:tplc="429E341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26A842A4"/>
    <w:multiLevelType w:val="hybridMultilevel"/>
    <w:tmpl w:val="3634D65A"/>
    <w:lvl w:ilvl="0" w:tplc="04250001">
      <w:start w:val="1"/>
      <w:numFmt w:val="bullet"/>
      <w:lvlText w:val=""/>
      <w:lvlJc w:val="left"/>
      <w:pPr>
        <w:ind w:left="720" w:hanging="360"/>
      </w:pPr>
      <w:rPr>
        <w:rFonts w:ascii="Symbol" w:eastAsia="Times New Roman" w:hAnsi="Symbol"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28A20364"/>
    <w:multiLevelType w:val="multilevel"/>
    <w:tmpl w:val="71AA25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9B4168E"/>
    <w:multiLevelType w:val="hybridMultilevel"/>
    <w:tmpl w:val="CA8865D0"/>
    <w:lvl w:ilvl="0" w:tplc="E110B628">
      <w:start w:val="1"/>
      <w:numFmt w:val="decimal"/>
      <w:lvlText w:val="%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18" w15:restartNumberingAfterBreak="0">
    <w:nsid w:val="2E971783"/>
    <w:multiLevelType w:val="hybridMultilevel"/>
    <w:tmpl w:val="6726B2AE"/>
    <w:lvl w:ilvl="0" w:tplc="5DDC4D72">
      <w:start w:val="1"/>
      <w:numFmt w:val="decimal"/>
      <w:lvlText w:val="(%1)"/>
      <w:lvlJc w:val="left"/>
      <w:pPr>
        <w:ind w:left="456" w:hanging="360"/>
      </w:pPr>
      <w:rPr>
        <w:rFonts w:hint="default"/>
      </w:rPr>
    </w:lvl>
    <w:lvl w:ilvl="1" w:tplc="04250019" w:tentative="1">
      <w:start w:val="1"/>
      <w:numFmt w:val="lowerLetter"/>
      <w:lvlText w:val="%2."/>
      <w:lvlJc w:val="left"/>
      <w:pPr>
        <w:ind w:left="1176" w:hanging="360"/>
      </w:pPr>
    </w:lvl>
    <w:lvl w:ilvl="2" w:tplc="0425001B" w:tentative="1">
      <w:start w:val="1"/>
      <w:numFmt w:val="lowerRoman"/>
      <w:lvlText w:val="%3."/>
      <w:lvlJc w:val="right"/>
      <w:pPr>
        <w:ind w:left="1896" w:hanging="180"/>
      </w:pPr>
    </w:lvl>
    <w:lvl w:ilvl="3" w:tplc="0425000F" w:tentative="1">
      <w:start w:val="1"/>
      <w:numFmt w:val="decimal"/>
      <w:lvlText w:val="%4."/>
      <w:lvlJc w:val="left"/>
      <w:pPr>
        <w:ind w:left="2616" w:hanging="360"/>
      </w:pPr>
    </w:lvl>
    <w:lvl w:ilvl="4" w:tplc="04250019" w:tentative="1">
      <w:start w:val="1"/>
      <w:numFmt w:val="lowerLetter"/>
      <w:lvlText w:val="%5."/>
      <w:lvlJc w:val="left"/>
      <w:pPr>
        <w:ind w:left="3336" w:hanging="360"/>
      </w:pPr>
    </w:lvl>
    <w:lvl w:ilvl="5" w:tplc="0425001B" w:tentative="1">
      <w:start w:val="1"/>
      <w:numFmt w:val="lowerRoman"/>
      <w:lvlText w:val="%6."/>
      <w:lvlJc w:val="right"/>
      <w:pPr>
        <w:ind w:left="4056" w:hanging="180"/>
      </w:pPr>
    </w:lvl>
    <w:lvl w:ilvl="6" w:tplc="0425000F" w:tentative="1">
      <w:start w:val="1"/>
      <w:numFmt w:val="decimal"/>
      <w:lvlText w:val="%7."/>
      <w:lvlJc w:val="left"/>
      <w:pPr>
        <w:ind w:left="4776" w:hanging="360"/>
      </w:pPr>
    </w:lvl>
    <w:lvl w:ilvl="7" w:tplc="04250019" w:tentative="1">
      <w:start w:val="1"/>
      <w:numFmt w:val="lowerLetter"/>
      <w:lvlText w:val="%8."/>
      <w:lvlJc w:val="left"/>
      <w:pPr>
        <w:ind w:left="5496" w:hanging="360"/>
      </w:pPr>
    </w:lvl>
    <w:lvl w:ilvl="8" w:tplc="0425001B" w:tentative="1">
      <w:start w:val="1"/>
      <w:numFmt w:val="lowerRoman"/>
      <w:lvlText w:val="%9."/>
      <w:lvlJc w:val="right"/>
      <w:pPr>
        <w:ind w:left="6216" w:hanging="180"/>
      </w:pPr>
    </w:lvl>
  </w:abstractNum>
  <w:abstractNum w:abstractNumId="19" w15:restartNumberingAfterBreak="0">
    <w:nsid w:val="2F307EAC"/>
    <w:multiLevelType w:val="hybridMultilevel"/>
    <w:tmpl w:val="A2F29B50"/>
    <w:lvl w:ilvl="0" w:tplc="E26243FC">
      <w:start w:val="1"/>
      <w:numFmt w:val="decimal"/>
      <w:lvlText w:val="%1."/>
      <w:lvlJc w:val="left"/>
      <w:pPr>
        <w:ind w:left="720" w:hanging="360"/>
      </w:pPr>
      <w:rPr>
        <w:rFonts w:ascii="Verdana" w:hAnsi="Verdana" w:hint="default"/>
        <w:sz w:val="20"/>
        <w:szCs w:val="2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314C6449"/>
    <w:multiLevelType w:val="hybridMultilevel"/>
    <w:tmpl w:val="9BE6645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36175A47"/>
    <w:multiLevelType w:val="hybridMultilevel"/>
    <w:tmpl w:val="0A8E4D06"/>
    <w:lvl w:ilvl="0" w:tplc="429E341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41E10CB1"/>
    <w:multiLevelType w:val="hybridMultilevel"/>
    <w:tmpl w:val="75BE8FEC"/>
    <w:lvl w:ilvl="0" w:tplc="ED4C0D66">
      <w:start w:val="1"/>
      <w:numFmt w:val="decimal"/>
      <w:lvlText w:val="%1)"/>
      <w:lvlJc w:val="left"/>
      <w:pPr>
        <w:ind w:left="1440" w:hanging="360"/>
      </w:pPr>
      <w:rPr>
        <w:rFonts w:hint="default"/>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23" w15:restartNumberingAfterBreak="0">
    <w:nsid w:val="42241E3C"/>
    <w:multiLevelType w:val="hybridMultilevel"/>
    <w:tmpl w:val="685E5BEC"/>
    <w:lvl w:ilvl="0" w:tplc="B52A9130">
      <w:start w:val="1"/>
      <w:numFmt w:val="bullet"/>
      <w:lvlText w:val="-"/>
      <w:lvlJc w:val="left"/>
      <w:pPr>
        <w:ind w:left="1080" w:hanging="360"/>
      </w:pPr>
      <w:rPr>
        <w:rFonts w:ascii="Verdana" w:eastAsiaTheme="minorHAnsi" w:hAnsi="Verdana" w:cstheme="minorHAnsi"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4" w15:restartNumberingAfterBreak="0">
    <w:nsid w:val="49160BC5"/>
    <w:multiLevelType w:val="hybridMultilevel"/>
    <w:tmpl w:val="00CCF67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49B85BFA"/>
    <w:multiLevelType w:val="hybridMultilevel"/>
    <w:tmpl w:val="E70C73AE"/>
    <w:lvl w:ilvl="0" w:tplc="8926F058">
      <w:start w:val="3"/>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519E5C77"/>
    <w:multiLevelType w:val="hybridMultilevel"/>
    <w:tmpl w:val="64BE5F48"/>
    <w:lvl w:ilvl="0" w:tplc="A7F84B18">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7" w15:restartNumberingAfterBreak="0">
    <w:nsid w:val="52D03E64"/>
    <w:multiLevelType w:val="hybridMultilevel"/>
    <w:tmpl w:val="64BE5F48"/>
    <w:lvl w:ilvl="0" w:tplc="A7F84B18">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8" w15:restartNumberingAfterBreak="0">
    <w:nsid w:val="53A52710"/>
    <w:multiLevelType w:val="hybridMultilevel"/>
    <w:tmpl w:val="64BE5F48"/>
    <w:lvl w:ilvl="0" w:tplc="A7F84B18">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9" w15:restartNumberingAfterBreak="0">
    <w:nsid w:val="548830DD"/>
    <w:multiLevelType w:val="hybridMultilevel"/>
    <w:tmpl w:val="44BC303C"/>
    <w:lvl w:ilvl="0" w:tplc="A7F84B18">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0" w15:restartNumberingAfterBreak="0">
    <w:nsid w:val="57757314"/>
    <w:multiLevelType w:val="hybridMultilevel"/>
    <w:tmpl w:val="71EA8234"/>
    <w:lvl w:ilvl="0" w:tplc="A7F84B18">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1" w15:restartNumberingAfterBreak="0">
    <w:nsid w:val="57EA686D"/>
    <w:multiLevelType w:val="hybridMultilevel"/>
    <w:tmpl w:val="31C4A9DA"/>
    <w:lvl w:ilvl="0" w:tplc="78E0B5C8">
      <w:start w:val="1"/>
      <w:numFmt w:val="upp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5DB52F47"/>
    <w:multiLevelType w:val="hybridMultilevel"/>
    <w:tmpl w:val="44BC303C"/>
    <w:lvl w:ilvl="0" w:tplc="A7F84B18">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3" w15:restartNumberingAfterBreak="0">
    <w:nsid w:val="60770B90"/>
    <w:multiLevelType w:val="hybridMultilevel"/>
    <w:tmpl w:val="981AC33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60E57823"/>
    <w:multiLevelType w:val="hybridMultilevel"/>
    <w:tmpl w:val="70B4137C"/>
    <w:lvl w:ilvl="0" w:tplc="DEDC290A">
      <w:start w:val="1"/>
      <w:numFmt w:val="bullet"/>
      <w:lvlText w:val="•"/>
      <w:lvlJc w:val="left"/>
      <w:pPr>
        <w:tabs>
          <w:tab w:val="num" w:pos="720"/>
        </w:tabs>
        <w:ind w:left="720" w:hanging="360"/>
      </w:pPr>
      <w:rPr>
        <w:rFonts w:ascii="Arial" w:hAnsi="Arial" w:hint="default"/>
      </w:rPr>
    </w:lvl>
    <w:lvl w:ilvl="1" w:tplc="BD9223C0" w:tentative="1">
      <w:start w:val="1"/>
      <w:numFmt w:val="bullet"/>
      <w:lvlText w:val="•"/>
      <w:lvlJc w:val="left"/>
      <w:pPr>
        <w:tabs>
          <w:tab w:val="num" w:pos="1440"/>
        </w:tabs>
        <w:ind w:left="1440" w:hanging="360"/>
      </w:pPr>
      <w:rPr>
        <w:rFonts w:ascii="Arial" w:hAnsi="Arial" w:hint="default"/>
      </w:rPr>
    </w:lvl>
    <w:lvl w:ilvl="2" w:tplc="D2384B64" w:tentative="1">
      <w:start w:val="1"/>
      <w:numFmt w:val="bullet"/>
      <w:lvlText w:val="•"/>
      <w:lvlJc w:val="left"/>
      <w:pPr>
        <w:tabs>
          <w:tab w:val="num" w:pos="2160"/>
        </w:tabs>
        <w:ind w:left="2160" w:hanging="360"/>
      </w:pPr>
      <w:rPr>
        <w:rFonts w:ascii="Arial" w:hAnsi="Arial" w:hint="default"/>
      </w:rPr>
    </w:lvl>
    <w:lvl w:ilvl="3" w:tplc="92182A58" w:tentative="1">
      <w:start w:val="1"/>
      <w:numFmt w:val="bullet"/>
      <w:lvlText w:val="•"/>
      <w:lvlJc w:val="left"/>
      <w:pPr>
        <w:tabs>
          <w:tab w:val="num" w:pos="2880"/>
        </w:tabs>
        <w:ind w:left="2880" w:hanging="360"/>
      </w:pPr>
      <w:rPr>
        <w:rFonts w:ascii="Arial" w:hAnsi="Arial" w:hint="default"/>
      </w:rPr>
    </w:lvl>
    <w:lvl w:ilvl="4" w:tplc="FFB67F82" w:tentative="1">
      <w:start w:val="1"/>
      <w:numFmt w:val="bullet"/>
      <w:lvlText w:val="•"/>
      <w:lvlJc w:val="left"/>
      <w:pPr>
        <w:tabs>
          <w:tab w:val="num" w:pos="3600"/>
        </w:tabs>
        <w:ind w:left="3600" w:hanging="360"/>
      </w:pPr>
      <w:rPr>
        <w:rFonts w:ascii="Arial" w:hAnsi="Arial" w:hint="default"/>
      </w:rPr>
    </w:lvl>
    <w:lvl w:ilvl="5" w:tplc="0C6E3AE0" w:tentative="1">
      <w:start w:val="1"/>
      <w:numFmt w:val="bullet"/>
      <w:lvlText w:val="•"/>
      <w:lvlJc w:val="left"/>
      <w:pPr>
        <w:tabs>
          <w:tab w:val="num" w:pos="4320"/>
        </w:tabs>
        <w:ind w:left="4320" w:hanging="360"/>
      </w:pPr>
      <w:rPr>
        <w:rFonts w:ascii="Arial" w:hAnsi="Arial" w:hint="default"/>
      </w:rPr>
    </w:lvl>
    <w:lvl w:ilvl="6" w:tplc="EB4C6DEA" w:tentative="1">
      <w:start w:val="1"/>
      <w:numFmt w:val="bullet"/>
      <w:lvlText w:val="•"/>
      <w:lvlJc w:val="left"/>
      <w:pPr>
        <w:tabs>
          <w:tab w:val="num" w:pos="5040"/>
        </w:tabs>
        <w:ind w:left="5040" w:hanging="360"/>
      </w:pPr>
      <w:rPr>
        <w:rFonts w:ascii="Arial" w:hAnsi="Arial" w:hint="default"/>
      </w:rPr>
    </w:lvl>
    <w:lvl w:ilvl="7" w:tplc="183039FA" w:tentative="1">
      <w:start w:val="1"/>
      <w:numFmt w:val="bullet"/>
      <w:lvlText w:val="•"/>
      <w:lvlJc w:val="left"/>
      <w:pPr>
        <w:tabs>
          <w:tab w:val="num" w:pos="5760"/>
        </w:tabs>
        <w:ind w:left="5760" w:hanging="360"/>
      </w:pPr>
      <w:rPr>
        <w:rFonts w:ascii="Arial" w:hAnsi="Arial" w:hint="default"/>
      </w:rPr>
    </w:lvl>
    <w:lvl w:ilvl="8" w:tplc="7AC0BA1A"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62AE6F9E"/>
    <w:multiLevelType w:val="hybridMultilevel"/>
    <w:tmpl w:val="F62A446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630C1396"/>
    <w:multiLevelType w:val="hybridMultilevel"/>
    <w:tmpl w:val="0A8E4D06"/>
    <w:lvl w:ilvl="0" w:tplc="429E341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659C5B7B"/>
    <w:multiLevelType w:val="hybridMultilevel"/>
    <w:tmpl w:val="ED5EC1FA"/>
    <w:lvl w:ilvl="0" w:tplc="069ABA42">
      <w:start w:val="1"/>
      <w:numFmt w:val="decimal"/>
      <w:lvlText w:val="%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38" w15:restartNumberingAfterBreak="0">
    <w:nsid w:val="67F3231B"/>
    <w:multiLevelType w:val="hybridMultilevel"/>
    <w:tmpl w:val="0A8E4D06"/>
    <w:lvl w:ilvl="0" w:tplc="429E341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9" w15:restartNumberingAfterBreak="0">
    <w:nsid w:val="73083AA8"/>
    <w:multiLevelType w:val="hybridMultilevel"/>
    <w:tmpl w:val="E01AF3B6"/>
    <w:lvl w:ilvl="0" w:tplc="83D61D1A">
      <w:start w:val="2"/>
      <w:numFmt w:val="bullet"/>
      <w:lvlText w:val="-"/>
      <w:lvlJc w:val="left"/>
      <w:pPr>
        <w:ind w:left="360" w:hanging="360"/>
      </w:pPr>
      <w:rPr>
        <w:rFonts w:ascii="Calibri" w:eastAsiaTheme="minorHAnsi" w:hAnsi="Calibri" w:cs="Calibri"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0" w15:restartNumberingAfterBreak="0">
    <w:nsid w:val="75D36286"/>
    <w:multiLevelType w:val="hybridMultilevel"/>
    <w:tmpl w:val="385A66FA"/>
    <w:lvl w:ilvl="0" w:tplc="A8BCA248">
      <w:start w:val="1"/>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1" w15:restartNumberingAfterBreak="0">
    <w:nsid w:val="7CC73570"/>
    <w:multiLevelType w:val="hybridMultilevel"/>
    <w:tmpl w:val="A4B6515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num w:numId="1" w16cid:durableId="1488663782">
    <w:abstractNumId w:val="1"/>
  </w:num>
  <w:num w:numId="2" w16cid:durableId="1440223038">
    <w:abstractNumId w:val="7"/>
  </w:num>
  <w:num w:numId="3" w16cid:durableId="1086615064">
    <w:abstractNumId w:val="11"/>
  </w:num>
  <w:num w:numId="4" w16cid:durableId="1755931390">
    <w:abstractNumId w:val="33"/>
  </w:num>
  <w:num w:numId="5" w16cid:durableId="1086994397">
    <w:abstractNumId w:val="18"/>
  </w:num>
  <w:num w:numId="6" w16cid:durableId="327944810">
    <w:abstractNumId w:val="41"/>
  </w:num>
  <w:num w:numId="7" w16cid:durableId="4034497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24435430">
    <w:abstractNumId w:val="6"/>
  </w:num>
  <w:num w:numId="9" w16cid:durableId="6829045">
    <w:abstractNumId w:val="10"/>
  </w:num>
  <w:num w:numId="10" w16cid:durableId="2082750351">
    <w:abstractNumId w:val="4"/>
  </w:num>
  <w:num w:numId="11" w16cid:durableId="1867913141">
    <w:abstractNumId w:val="27"/>
  </w:num>
  <w:num w:numId="12" w16cid:durableId="1584994354">
    <w:abstractNumId w:val="26"/>
  </w:num>
  <w:num w:numId="13" w16cid:durableId="86200836">
    <w:abstractNumId w:val="28"/>
  </w:num>
  <w:num w:numId="14" w16cid:durableId="1330711837">
    <w:abstractNumId w:val="30"/>
  </w:num>
  <w:num w:numId="15" w16cid:durableId="1610352363">
    <w:abstractNumId w:val="29"/>
  </w:num>
  <w:num w:numId="16" w16cid:durableId="690033558">
    <w:abstractNumId w:val="3"/>
  </w:num>
  <w:num w:numId="17" w16cid:durableId="583608189">
    <w:abstractNumId w:val="36"/>
  </w:num>
  <w:num w:numId="18" w16cid:durableId="395013230">
    <w:abstractNumId w:val="21"/>
  </w:num>
  <w:num w:numId="19" w16cid:durableId="1240675821">
    <w:abstractNumId w:val="38"/>
  </w:num>
  <w:num w:numId="20" w16cid:durableId="53479089">
    <w:abstractNumId w:val="19"/>
  </w:num>
  <w:num w:numId="21" w16cid:durableId="902712091">
    <w:abstractNumId w:val="23"/>
  </w:num>
  <w:num w:numId="22" w16cid:durableId="608583682">
    <w:abstractNumId w:val="8"/>
  </w:num>
  <w:num w:numId="23" w16cid:durableId="733745755">
    <w:abstractNumId w:val="32"/>
  </w:num>
  <w:num w:numId="24" w16cid:durableId="761485444">
    <w:abstractNumId w:val="22"/>
  </w:num>
  <w:num w:numId="25" w16cid:durableId="1958026255">
    <w:abstractNumId w:val="17"/>
  </w:num>
  <w:num w:numId="26" w16cid:durableId="2023776997">
    <w:abstractNumId w:val="37"/>
  </w:num>
  <w:num w:numId="27" w16cid:durableId="1443065660">
    <w:abstractNumId w:val="14"/>
  </w:num>
  <w:num w:numId="28" w16cid:durableId="913274388">
    <w:abstractNumId w:val="20"/>
  </w:num>
  <w:num w:numId="29" w16cid:durableId="875657685">
    <w:abstractNumId w:val="0"/>
  </w:num>
  <w:num w:numId="30" w16cid:durableId="351759383">
    <w:abstractNumId w:val="12"/>
  </w:num>
  <w:num w:numId="31" w16cid:durableId="1173911547">
    <w:abstractNumId w:val="34"/>
  </w:num>
  <w:num w:numId="32" w16cid:durableId="1755398565">
    <w:abstractNumId w:val="16"/>
  </w:num>
  <w:num w:numId="33" w16cid:durableId="1771974763">
    <w:abstractNumId w:val="9"/>
  </w:num>
  <w:num w:numId="34" w16cid:durableId="1896621044">
    <w:abstractNumId w:val="24"/>
  </w:num>
  <w:num w:numId="35" w16cid:durableId="2106420486">
    <w:abstractNumId w:val="31"/>
  </w:num>
  <w:num w:numId="36" w16cid:durableId="1855804493">
    <w:abstractNumId w:val="39"/>
  </w:num>
  <w:num w:numId="37" w16cid:durableId="955067069">
    <w:abstractNumId w:val="5"/>
  </w:num>
  <w:num w:numId="38" w16cid:durableId="1633944162">
    <w:abstractNumId w:val="25"/>
  </w:num>
  <w:num w:numId="39" w16cid:durableId="1533573847">
    <w:abstractNumId w:val="40"/>
  </w:num>
  <w:num w:numId="40" w16cid:durableId="1557660797">
    <w:abstractNumId w:val="2"/>
  </w:num>
  <w:num w:numId="41" w16cid:durableId="1120882323">
    <w:abstractNumId w:val="15"/>
  </w:num>
  <w:num w:numId="42" w16cid:durableId="935165609">
    <w:abstractNumId w:val="35"/>
  </w:num>
  <w:num w:numId="43" w16cid:durableId="101611440">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tariina Kärsten">
    <w15:presenceInfo w15:providerId="AD" w15:userId="S-1-5-21-23267018-1296325175-649218145-57977"/>
  </w15:person>
  <w15:person w15:author="Birgit Hermann">
    <w15:presenceInfo w15:providerId="AD" w15:userId="S-1-5-21-23267018-1296325175-649218145-1154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3831"/>
    <w:rsid w:val="0000111F"/>
    <w:rsid w:val="0000201B"/>
    <w:rsid w:val="00002662"/>
    <w:rsid w:val="00002EE9"/>
    <w:rsid w:val="00003DBC"/>
    <w:rsid w:val="000058B2"/>
    <w:rsid w:val="00006CE8"/>
    <w:rsid w:val="000070C6"/>
    <w:rsid w:val="0000786B"/>
    <w:rsid w:val="000106BB"/>
    <w:rsid w:val="000119E2"/>
    <w:rsid w:val="00013327"/>
    <w:rsid w:val="00013935"/>
    <w:rsid w:val="00013F05"/>
    <w:rsid w:val="00014A7C"/>
    <w:rsid w:val="00014D7C"/>
    <w:rsid w:val="00014FD9"/>
    <w:rsid w:val="0001500B"/>
    <w:rsid w:val="00016424"/>
    <w:rsid w:val="00017712"/>
    <w:rsid w:val="00020549"/>
    <w:rsid w:val="00020653"/>
    <w:rsid w:val="00020D33"/>
    <w:rsid w:val="0002107C"/>
    <w:rsid w:val="00021315"/>
    <w:rsid w:val="00021E6C"/>
    <w:rsid w:val="0002294C"/>
    <w:rsid w:val="00023597"/>
    <w:rsid w:val="000235D6"/>
    <w:rsid w:val="0002424C"/>
    <w:rsid w:val="00025431"/>
    <w:rsid w:val="0002574A"/>
    <w:rsid w:val="00026952"/>
    <w:rsid w:val="000271A1"/>
    <w:rsid w:val="00030620"/>
    <w:rsid w:val="000309B7"/>
    <w:rsid w:val="00030A82"/>
    <w:rsid w:val="000315EA"/>
    <w:rsid w:val="00031E92"/>
    <w:rsid w:val="00032144"/>
    <w:rsid w:val="000330AC"/>
    <w:rsid w:val="00033EDD"/>
    <w:rsid w:val="000343E1"/>
    <w:rsid w:val="000345A5"/>
    <w:rsid w:val="00035187"/>
    <w:rsid w:val="0003532B"/>
    <w:rsid w:val="0003656B"/>
    <w:rsid w:val="0003794E"/>
    <w:rsid w:val="00040CFA"/>
    <w:rsid w:val="000412C4"/>
    <w:rsid w:val="00041339"/>
    <w:rsid w:val="00042043"/>
    <w:rsid w:val="0004270C"/>
    <w:rsid w:val="00042734"/>
    <w:rsid w:val="000427DB"/>
    <w:rsid w:val="00042A5B"/>
    <w:rsid w:val="00042D02"/>
    <w:rsid w:val="00042DDB"/>
    <w:rsid w:val="00043B44"/>
    <w:rsid w:val="00045622"/>
    <w:rsid w:val="00045688"/>
    <w:rsid w:val="000456CE"/>
    <w:rsid w:val="00045B50"/>
    <w:rsid w:val="00045E38"/>
    <w:rsid w:val="000463AC"/>
    <w:rsid w:val="0004683F"/>
    <w:rsid w:val="0004788D"/>
    <w:rsid w:val="00047FEC"/>
    <w:rsid w:val="0005009E"/>
    <w:rsid w:val="00050A09"/>
    <w:rsid w:val="00052076"/>
    <w:rsid w:val="00052454"/>
    <w:rsid w:val="00052623"/>
    <w:rsid w:val="000531DF"/>
    <w:rsid w:val="00053A46"/>
    <w:rsid w:val="00054AF5"/>
    <w:rsid w:val="00055D4F"/>
    <w:rsid w:val="00055F3B"/>
    <w:rsid w:val="00056810"/>
    <w:rsid w:val="000568BA"/>
    <w:rsid w:val="00056960"/>
    <w:rsid w:val="00056DEE"/>
    <w:rsid w:val="00057224"/>
    <w:rsid w:val="00057345"/>
    <w:rsid w:val="000577E9"/>
    <w:rsid w:val="0006168B"/>
    <w:rsid w:val="0006221E"/>
    <w:rsid w:val="00062347"/>
    <w:rsid w:val="0006263B"/>
    <w:rsid w:val="00062C70"/>
    <w:rsid w:val="000637D5"/>
    <w:rsid w:val="0006488E"/>
    <w:rsid w:val="00064D98"/>
    <w:rsid w:val="0006530B"/>
    <w:rsid w:val="00066A14"/>
    <w:rsid w:val="00067919"/>
    <w:rsid w:val="00067D1C"/>
    <w:rsid w:val="00070266"/>
    <w:rsid w:val="00073157"/>
    <w:rsid w:val="0007343B"/>
    <w:rsid w:val="000736A6"/>
    <w:rsid w:val="00073E67"/>
    <w:rsid w:val="00074235"/>
    <w:rsid w:val="00074CC6"/>
    <w:rsid w:val="000755FA"/>
    <w:rsid w:val="000757BF"/>
    <w:rsid w:val="000767AA"/>
    <w:rsid w:val="00076DAA"/>
    <w:rsid w:val="00077044"/>
    <w:rsid w:val="00077C38"/>
    <w:rsid w:val="000815DF"/>
    <w:rsid w:val="000829B2"/>
    <w:rsid w:val="00082C74"/>
    <w:rsid w:val="0008327B"/>
    <w:rsid w:val="0008410B"/>
    <w:rsid w:val="00084CE4"/>
    <w:rsid w:val="00084EC7"/>
    <w:rsid w:val="000850B9"/>
    <w:rsid w:val="00085617"/>
    <w:rsid w:val="000900F9"/>
    <w:rsid w:val="0009018B"/>
    <w:rsid w:val="00090ABD"/>
    <w:rsid w:val="00091E6A"/>
    <w:rsid w:val="00092165"/>
    <w:rsid w:val="0009259F"/>
    <w:rsid w:val="000943C4"/>
    <w:rsid w:val="0009533E"/>
    <w:rsid w:val="00095BB8"/>
    <w:rsid w:val="00096F69"/>
    <w:rsid w:val="000976A3"/>
    <w:rsid w:val="00097FD6"/>
    <w:rsid w:val="000A0EFF"/>
    <w:rsid w:val="000A1CF4"/>
    <w:rsid w:val="000A2B57"/>
    <w:rsid w:val="000A32AC"/>
    <w:rsid w:val="000A3946"/>
    <w:rsid w:val="000A406E"/>
    <w:rsid w:val="000A40F3"/>
    <w:rsid w:val="000A4425"/>
    <w:rsid w:val="000A44FA"/>
    <w:rsid w:val="000A46BA"/>
    <w:rsid w:val="000A52F2"/>
    <w:rsid w:val="000A5D98"/>
    <w:rsid w:val="000A600F"/>
    <w:rsid w:val="000A7913"/>
    <w:rsid w:val="000A7C25"/>
    <w:rsid w:val="000A7E74"/>
    <w:rsid w:val="000B005E"/>
    <w:rsid w:val="000B008F"/>
    <w:rsid w:val="000B02A3"/>
    <w:rsid w:val="000B095F"/>
    <w:rsid w:val="000B098B"/>
    <w:rsid w:val="000B140B"/>
    <w:rsid w:val="000B1DED"/>
    <w:rsid w:val="000B1E25"/>
    <w:rsid w:val="000B2448"/>
    <w:rsid w:val="000B24F0"/>
    <w:rsid w:val="000B2DA1"/>
    <w:rsid w:val="000B377C"/>
    <w:rsid w:val="000B42F8"/>
    <w:rsid w:val="000B4330"/>
    <w:rsid w:val="000B56E7"/>
    <w:rsid w:val="000B6125"/>
    <w:rsid w:val="000B64B0"/>
    <w:rsid w:val="000B7A43"/>
    <w:rsid w:val="000C051D"/>
    <w:rsid w:val="000C10CF"/>
    <w:rsid w:val="000C36A1"/>
    <w:rsid w:val="000C40A9"/>
    <w:rsid w:val="000C424C"/>
    <w:rsid w:val="000C44B7"/>
    <w:rsid w:val="000C46BD"/>
    <w:rsid w:val="000C66CF"/>
    <w:rsid w:val="000D1005"/>
    <w:rsid w:val="000D1DF0"/>
    <w:rsid w:val="000D37C3"/>
    <w:rsid w:val="000D41F6"/>
    <w:rsid w:val="000D41FC"/>
    <w:rsid w:val="000D7C1D"/>
    <w:rsid w:val="000E1F72"/>
    <w:rsid w:val="000E357B"/>
    <w:rsid w:val="000E3EB9"/>
    <w:rsid w:val="000E3FE6"/>
    <w:rsid w:val="000E4C14"/>
    <w:rsid w:val="000E6E80"/>
    <w:rsid w:val="000E74B5"/>
    <w:rsid w:val="000F06A7"/>
    <w:rsid w:val="000F172A"/>
    <w:rsid w:val="000F2B94"/>
    <w:rsid w:val="000F2D04"/>
    <w:rsid w:val="000F34FA"/>
    <w:rsid w:val="000F381C"/>
    <w:rsid w:val="000F3F7C"/>
    <w:rsid w:val="000F5334"/>
    <w:rsid w:val="000F5CA9"/>
    <w:rsid w:val="000F60F5"/>
    <w:rsid w:val="000F6959"/>
    <w:rsid w:val="000F746F"/>
    <w:rsid w:val="000F7C83"/>
    <w:rsid w:val="0010100C"/>
    <w:rsid w:val="00101018"/>
    <w:rsid w:val="00101617"/>
    <w:rsid w:val="001019F5"/>
    <w:rsid w:val="00101A72"/>
    <w:rsid w:val="00101C23"/>
    <w:rsid w:val="0010350D"/>
    <w:rsid w:val="00103672"/>
    <w:rsid w:val="00104519"/>
    <w:rsid w:val="00104A3F"/>
    <w:rsid w:val="001053AE"/>
    <w:rsid w:val="00105F01"/>
    <w:rsid w:val="00106234"/>
    <w:rsid w:val="00106A2F"/>
    <w:rsid w:val="001070FD"/>
    <w:rsid w:val="0010720B"/>
    <w:rsid w:val="001102B1"/>
    <w:rsid w:val="001128AE"/>
    <w:rsid w:val="00112DB9"/>
    <w:rsid w:val="00112DD1"/>
    <w:rsid w:val="001130C6"/>
    <w:rsid w:val="00113B17"/>
    <w:rsid w:val="00113BB9"/>
    <w:rsid w:val="001140B1"/>
    <w:rsid w:val="00115A46"/>
    <w:rsid w:val="001172AF"/>
    <w:rsid w:val="001178AB"/>
    <w:rsid w:val="00117D77"/>
    <w:rsid w:val="00120FFD"/>
    <w:rsid w:val="00121474"/>
    <w:rsid w:val="00121CB7"/>
    <w:rsid w:val="00123666"/>
    <w:rsid w:val="00124AE3"/>
    <w:rsid w:val="001250B4"/>
    <w:rsid w:val="001250CF"/>
    <w:rsid w:val="001253D0"/>
    <w:rsid w:val="0012586C"/>
    <w:rsid w:val="0012653F"/>
    <w:rsid w:val="00126CB3"/>
    <w:rsid w:val="00126D96"/>
    <w:rsid w:val="001275F7"/>
    <w:rsid w:val="00131050"/>
    <w:rsid w:val="0013115D"/>
    <w:rsid w:val="0013250D"/>
    <w:rsid w:val="00132E7D"/>
    <w:rsid w:val="00133164"/>
    <w:rsid w:val="001333F5"/>
    <w:rsid w:val="00133C55"/>
    <w:rsid w:val="001344C5"/>
    <w:rsid w:val="00134A21"/>
    <w:rsid w:val="00134CCD"/>
    <w:rsid w:val="00134FCC"/>
    <w:rsid w:val="0013505F"/>
    <w:rsid w:val="00135A1A"/>
    <w:rsid w:val="00137950"/>
    <w:rsid w:val="00137ADC"/>
    <w:rsid w:val="001405D8"/>
    <w:rsid w:val="001405E3"/>
    <w:rsid w:val="00140767"/>
    <w:rsid w:val="0014177A"/>
    <w:rsid w:val="00143E12"/>
    <w:rsid w:val="00143ECE"/>
    <w:rsid w:val="00143F32"/>
    <w:rsid w:val="001441E7"/>
    <w:rsid w:val="00144A7F"/>
    <w:rsid w:val="00144AE1"/>
    <w:rsid w:val="00144B09"/>
    <w:rsid w:val="001452EA"/>
    <w:rsid w:val="00145A33"/>
    <w:rsid w:val="00145D21"/>
    <w:rsid w:val="0014648F"/>
    <w:rsid w:val="00147A75"/>
    <w:rsid w:val="00147EAE"/>
    <w:rsid w:val="00150404"/>
    <w:rsid w:val="001506F2"/>
    <w:rsid w:val="00150B79"/>
    <w:rsid w:val="00150D7C"/>
    <w:rsid w:val="00152916"/>
    <w:rsid w:val="00152EA0"/>
    <w:rsid w:val="00152FEB"/>
    <w:rsid w:val="0015361F"/>
    <w:rsid w:val="001547C3"/>
    <w:rsid w:val="001548FB"/>
    <w:rsid w:val="00154C13"/>
    <w:rsid w:val="00155467"/>
    <w:rsid w:val="00155479"/>
    <w:rsid w:val="001556D7"/>
    <w:rsid w:val="00155CFE"/>
    <w:rsid w:val="001564A8"/>
    <w:rsid w:val="001602FF"/>
    <w:rsid w:val="0016135F"/>
    <w:rsid w:val="00161C94"/>
    <w:rsid w:val="00162A8B"/>
    <w:rsid w:val="001639EC"/>
    <w:rsid w:val="00163C82"/>
    <w:rsid w:val="001642B1"/>
    <w:rsid w:val="00165E3B"/>
    <w:rsid w:val="001660C9"/>
    <w:rsid w:val="00166A05"/>
    <w:rsid w:val="001672BF"/>
    <w:rsid w:val="001678B9"/>
    <w:rsid w:val="00168706"/>
    <w:rsid w:val="00171783"/>
    <w:rsid w:val="00171F03"/>
    <w:rsid w:val="001732C0"/>
    <w:rsid w:val="00173DB8"/>
    <w:rsid w:val="00174730"/>
    <w:rsid w:val="00181200"/>
    <w:rsid w:val="00181F60"/>
    <w:rsid w:val="00182252"/>
    <w:rsid w:val="00183153"/>
    <w:rsid w:val="001831A3"/>
    <w:rsid w:val="00183808"/>
    <w:rsid w:val="0018490C"/>
    <w:rsid w:val="00184B76"/>
    <w:rsid w:val="00184D25"/>
    <w:rsid w:val="00185C09"/>
    <w:rsid w:val="00186AF7"/>
    <w:rsid w:val="00186B41"/>
    <w:rsid w:val="0019150E"/>
    <w:rsid w:val="00191511"/>
    <w:rsid w:val="00192849"/>
    <w:rsid w:val="00192D0B"/>
    <w:rsid w:val="00193A43"/>
    <w:rsid w:val="001942F2"/>
    <w:rsid w:val="0019472C"/>
    <w:rsid w:val="001963D9"/>
    <w:rsid w:val="00197795"/>
    <w:rsid w:val="001A0284"/>
    <w:rsid w:val="001A0321"/>
    <w:rsid w:val="001A1479"/>
    <w:rsid w:val="001A2467"/>
    <w:rsid w:val="001A2F12"/>
    <w:rsid w:val="001A39F0"/>
    <w:rsid w:val="001A3B6F"/>
    <w:rsid w:val="001A3C8F"/>
    <w:rsid w:val="001A40E9"/>
    <w:rsid w:val="001A4217"/>
    <w:rsid w:val="001A46A1"/>
    <w:rsid w:val="001A53C9"/>
    <w:rsid w:val="001A5A44"/>
    <w:rsid w:val="001A7787"/>
    <w:rsid w:val="001B0718"/>
    <w:rsid w:val="001B0E8D"/>
    <w:rsid w:val="001B11E5"/>
    <w:rsid w:val="001B133E"/>
    <w:rsid w:val="001B1D48"/>
    <w:rsid w:val="001B2549"/>
    <w:rsid w:val="001B3186"/>
    <w:rsid w:val="001B333E"/>
    <w:rsid w:val="001B4A2D"/>
    <w:rsid w:val="001B4D4C"/>
    <w:rsid w:val="001B4D7C"/>
    <w:rsid w:val="001B4EF8"/>
    <w:rsid w:val="001B53F5"/>
    <w:rsid w:val="001B549E"/>
    <w:rsid w:val="001B5717"/>
    <w:rsid w:val="001B5AF3"/>
    <w:rsid w:val="001B77DA"/>
    <w:rsid w:val="001C04AF"/>
    <w:rsid w:val="001C0DEF"/>
    <w:rsid w:val="001C1817"/>
    <w:rsid w:val="001C2721"/>
    <w:rsid w:val="001C349E"/>
    <w:rsid w:val="001C4065"/>
    <w:rsid w:val="001C60D3"/>
    <w:rsid w:val="001C693D"/>
    <w:rsid w:val="001C6D4D"/>
    <w:rsid w:val="001C6F15"/>
    <w:rsid w:val="001C7346"/>
    <w:rsid w:val="001D2A03"/>
    <w:rsid w:val="001D59E0"/>
    <w:rsid w:val="001D5E1E"/>
    <w:rsid w:val="001D5F93"/>
    <w:rsid w:val="001D6600"/>
    <w:rsid w:val="001E0297"/>
    <w:rsid w:val="001E09EB"/>
    <w:rsid w:val="001E0E35"/>
    <w:rsid w:val="001E145C"/>
    <w:rsid w:val="001E2920"/>
    <w:rsid w:val="001E39E2"/>
    <w:rsid w:val="001E470F"/>
    <w:rsid w:val="001E4885"/>
    <w:rsid w:val="001E4ABB"/>
    <w:rsid w:val="001E4E71"/>
    <w:rsid w:val="001E5A29"/>
    <w:rsid w:val="001E5C2E"/>
    <w:rsid w:val="001E60AA"/>
    <w:rsid w:val="001E644F"/>
    <w:rsid w:val="001E6A67"/>
    <w:rsid w:val="001E748E"/>
    <w:rsid w:val="001E7604"/>
    <w:rsid w:val="001E7D31"/>
    <w:rsid w:val="001F0ABE"/>
    <w:rsid w:val="001F114B"/>
    <w:rsid w:val="001F1492"/>
    <w:rsid w:val="001F1F50"/>
    <w:rsid w:val="001F3772"/>
    <w:rsid w:val="001F50FA"/>
    <w:rsid w:val="001F597D"/>
    <w:rsid w:val="001F6271"/>
    <w:rsid w:val="001F65AC"/>
    <w:rsid w:val="001F69F6"/>
    <w:rsid w:val="0020110A"/>
    <w:rsid w:val="002011F2"/>
    <w:rsid w:val="0020313D"/>
    <w:rsid w:val="0020380D"/>
    <w:rsid w:val="00203C75"/>
    <w:rsid w:val="00204179"/>
    <w:rsid w:val="00204A29"/>
    <w:rsid w:val="00204B54"/>
    <w:rsid w:val="00205B33"/>
    <w:rsid w:val="00206DB0"/>
    <w:rsid w:val="00206FA6"/>
    <w:rsid w:val="002078D4"/>
    <w:rsid w:val="00207906"/>
    <w:rsid w:val="0021043A"/>
    <w:rsid w:val="00210818"/>
    <w:rsid w:val="00212696"/>
    <w:rsid w:val="00212C30"/>
    <w:rsid w:val="00213717"/>
    <w:rsid w:val="00214583"/>
    <w:rsid w:val="002145FF"/>
    <w:rsid w:val="00215527"/>
    <w:rsid w:val="002155B9"/>
    <w:rsid w:val="002165D8"/>
    <w:rsid w:val="00216697"/>
    <w:rsid w:val="00216A36"/>
    <w:rsid w:val="00217217"/>
    <w:rsid w:val="0022082D"/>
    <w:rsid w:val="0022104B"/>
    <w:rsid w:val="00221226"/>
    <w:rsid w:val="00221351"/>
    <w:rsid w:val="00221448"/>
    <w:rsid w:val="00222FD5"/>
    <w:rsid w:val="002230B8"/>
    <w:rsid w:val="00224ED3"/>
    <w:rsid w:val="002251BC"/>
    <w:rsid w:val="00225281"/>
    <w:rsid w:val="00225C64"/>
    <w:rsid w:val="0022651F"/>
    <w:rsid w:val="0022714A"/>
    <w:rsid w:val="0022779A"/>
    <w:rsid w:val="002306BF"/>
    <w:rsid w:val="002311AB"/>
    <w:rsid w:val="00231639"/>
    <w:rsid w:val="00232737"/>
    <w:rsid w:val="00234479"/>
    <w:rsid w:val="00235A93"/>
    <w:rsid w:val="00235EBC"/>
    <w:rsid w:val="00236709"/>
    <w:rsid w:val="002370BB"/>
    <w:rsid w:val="002370DB"/>
    <w:rsid w:val="002371CD"/>
    <w:rsid w:val="00237516"/>
    <w:rsid w:val="002405D8"/>
    <w:rsid w:val="002416D4"/>
    <w:rsid w:val="002429C6"/>
    <w:rsid w:val="002435D2"/>
    <w:rsid w:val="0024394F"/>
    <w:rsid w:val="00243C55"/>
    <w:rsid w:val="002446C7"/>
    <w:rsid w:val="00244875"/>
    <w:rsid w:val="002448CE"/>
    <w:rsid w:val="00245056"/>
    <w:rsid w:val="00246615"/>
    <w:rsid w:val="00247281"/>
    <w:rsid w:val="002500B6"/>
    <w:rsid w:val="00251F16"/>
    <w:rsid w:val="002521BE"/>
    <w:rsid w:val="00253071"/>
    <w:rsid w:val="002532A4"/>
    <w:rsid w:val="0025331B"/>
    <w:rsid w:val="00253719"/>
    <w:rsid w:val="0025422D"/>
    <w:rsid w:val="00254935"/>
    <w:rsid w:val="002563AF"/>
    <w:rsid w:val="00257136"/>
    <w:rsid w:val="002578E9"/>
    <w:rsid w:val="00260A3C"/>
    <w:rsid w:val="00262465"/>
    <w:rsid w:val="002639DB"/>
    <w:rsid w:val="00263EE6"/>
    <w:rsid w:val="0026483A"/>
    <w:rsid w:val="00266704"/>
    <w:rsid w:val="00266974"/>
    <w:rsid w:val="00267850"/>
    <w:rsid w:val="00267FE9"/>
    <w:rsid w:val="00270A2E"/>
    <w:rsid w:val="002710E6"/>
    <w:rsid w:val="00272E44"/>
    <w:rsid w:val="002738B9"/>
    <w:rsid w:val="00273BE7"/>
    <w:rsid w:val="00274D19"/>
    <w:rsid w:val="00274FA4"/>
    <w:rsid w:val="00274FD7"/>
    <w:rsid w:val="00275BB3"/>
    <w:rsid w:val="002761AF"/>
    <w:rsid w:val="00276664"/>
    <w:rsid w:val="00276B64"/>
    <w:rsid w:val="00276D77"/>
    <w:rsid w:val="0027716D"/>
    <w:rsid w:val="00277DF2"/>
    <w:rsid w:val="00280E59"/>
    <w:rsid w:val="0028121D"/>
    <w:rsid w:val="0028176F"/>
    <w:rsid w:val="00282707"/>
    <w:rsid w:val="0028294B"/>
    <w:rsid w:val="00282D85"/>
    <w:rsid w:val="002836F7"/>
    <w:rsid w:val="00283820"/>
    <w:rsid w:val="002842AE"/>
    <w:rsid w:val="00284B6C"/>
    <w:rsid w:val="002856D0"/>
    <w:rsid w:val="00285751"/>
    <w:rsid w:val="00286215"/>
    <w:rsid w:val="00287A24"/>
    <w:rsid w:val="00290DE2"/>
    <w:rsid w:val="00291D97"/>
    <w:rsid w:val="00292020"/>
    <w:rsid w:val="002921F8"/>
    <w:rsid w:val="00293548"/>
    <w:rsid w:val="002938D3"/>
    <w:rsid w:val="00293B1C"/>
    <w:rsid w:val="00293CDF"/>
    <w:rsid w:val="00293EF8"/>
    <w:rsid w:val="002946FC"/>
    <w:rsid w:val="002954C7"/>
    <w:rsid w:val="00295C73"/>
    <w:rsid w:val="00296679"/>
    <w:rsid w:val="0029770E"/>
    <w:rsid w:val="0029779B"/>
    <w:rsid w:val="002A015C"/>
    <w:rsid w:val="002A0565"/>
    <w:rsid w:val="002A061D"/>
    <w:rsid w:val="002A08E5"/>
    <w:rsid w:val="002A24BD"/>
    <w:rsid w:val="002A2588"/>
    <w:rsid w:val="002A2F64"/>
    <w:rsid w:val="002A34B0"/>
    <w:rsid w:val="002A4C8F"/>
    <w:rsid w:val="002A6140"/>
    <w:rsid w:val="002A66E0"/>
    <w:rsid w:val="002A6801"/>
    <w:rsid w:val="002A726F"/>
    <w:rsid w:val="002A7E41"/>
    <w:rsid w:val="002B0271"/>
    <w:rsid w:val="002B0941"/>
    <w:rsid w:val="002B187D"/>
    <w:rsid w:val="002B1919"/>
    <w:rsid w:val="002B4008"/>
    <w:rsid w:val="002B4913"/>
    <w:rsid w:val="002B497C"/>
    <w:rsid w:val="002B563F"/>
    <w:rsid w:val="002B5E9B"/>
    <w:rsid w:val="002B62BD"/>
    <w:rsid w:val="002B7200"/>
    <w:rsid w:val="002B7220"/>
    <w:rsid w:val="002C08FC"/>
    <w:rsid w:val="002C10C3"/>
    <w:rsid w:val="002C2E34"/>
    <w:rsid w:val="002C340A"/>
    <w:rsid w:val="002C340B"/>
    <w:rsid w:val="002C389A"/>
    <w:rsid w:val="002C391E"/>
    <w:rsid w:val="002C4093"/>
    <w:rsid w:val="002C4372"/>
    <w:rsid w:val="002C5884"/>
    <w:rsid w:val="002C58BD"/>
    <w:rsid w:val="002C5E22"/>
    <w:rsid w:val="002C6479"/>
    <w:rsid w:val="002C6F25"/>
    <w:rsid w:val="002C6F9A"/>
    <w:rsid w:val="002D076B"/>
    <w:rsid w:val="002D21B1"/>
    <w:rsid w:val="002D2A62"/>
    <w:rsid w:val="002D2CA5"/>
    <w:rsid w:val="002D5AFD"/>
    <w:rsid w:val="002D5EFE"/>
    <w:rsid w:val="002D6FC9"/>
    <w:rsid w:val="002D72FC"/>
    <w:rsid w:val="002D7740"/>
    <w:rsid w:val="002E1540"/>
    <w:rsid w:val="002E2765"/>
    <w:rsid w:val="002E4012"/>
    <w:rsid w:val="002E42E0"/>
    <w:rsid w:val="002E465E"/>
    <w:rsid w:val="002E5406"/>
    <w:rsid w:val="002E5981"/>
    <w:rsid w:val="002E5BDE"/>
    <w:rsid w:val="002E5C95"/>
    <w:rsid w:val="002E5D24"/>
    <w:rsid w:val="002E5F0E"/>
    <w:rsid w:val="002E7AD2"/>
    <w:rsid w:val="002F217F"/>
    <w:rsid w:val="002F2809"/>
    <w:rsid w:val="002F42FD"/>
    <w:rsid w:val="002F4E18"/>
    <w:rsid w:val="002F5A9A"/>
    <w:rsid w:val="002F6711"/>
    <w:rsid w:val="002F6A1B"/>
    <w:rsid w:val="002F6C95"/>
    <w:rsid w:val="002F6D2E"/>
    <w:rsid w:val="002F7508"/>
    <w:rsid w:val="00300258"/>
    <w:rsid w:val="0030093A"/>
    <w:rsid w:val="003009EF"/>
    <w:rsid w:val="00300BA3"/>
    <w:rsid w:val="003013E5"/>
    <w:rsid w:val="0030150E"/>
    <w:rsid w:val="003017B0"/>
    <w:rsid w:val="00302162"/>
    <w:rsid w:val="0030248C"/>
    <w:rsid w:val="00302C35"/>
    <w:rsid w:val="00302D8F"/>
    <w:rsid w:val="0030300E"/>
    <w:rsid w:val="003031A1"/>
    <w:rsid w:val="003033E7"/>
    <w:rsid w:val="00303818"/>
    <w:rsid w:val="00304F40"/>
    <w:rsid w:val="00305A1E"/>
    <w:rsid w:val="00305E75"/>
    <w:rsid w:val="0030674C"/>
    <w:rsid w:val="003068C0"/>
    <w:rsid w:val="00306D3E"/>
    <w:rsid w:val="00307655"/>
    <w:rsid w:val="0030797C"/>
    <w:rsid w:val="00312142"/>
    <w:rsid w:val="00312A82"/>
    <w:rsid w:val="003134D3"/>
    <w:rsid w:val="00314D79"/>
    <w:rsid w:val="0031541F"/>
    <w:rsid w:val="00315792"/>
    <w:rsid w:val="00315C8F"/>
    <w:rsid w:val="00315FC6"/>
    <w:rsid w:val="00316CDA"/>
    <w:rsid w:val="00317223"/>
    <w:rsid w:val="003173B4"/>
    <w:rsid w:val="003213F3"/>
    <w:rsid w:val="00323ACA"/>
    <w:rsid w:val="003242CF"/>
    <w:rsid w:val="0032479B"/>
    <w:rsid w:val="0032493C"/>
    <w:rsid w:val="00325641"/>
    <w:rsid w:val="00325658"/>
    <w:rsid w:val="00326520"/>
    <w:rsid w:val="00326DD1"/>
    <w:rsid w:val="003275E8"/>
    <w:rsid w:val="003277B7"/>
    <w:rsid w:val="00327C9B"/>
    <w:rsid w:val="003303AB"/>
    <w:rsid w:val="0033083C"/>
    <w:rsid w:val="003309CB"/>
    <w:rsid w:val="00330CA4"/>
    <w:rsid w:val="00331023"/>
    <w:rsid w:val="00331186"/>
    <w:rsid w:val="00331DBE"/>
    <w:rsid w:val="00332F1F"/>
    <w:rsid w:val="00334059"/>
    <w:rsid w:val="00334FC0"/>
    <w:rsid w:val="0033542B"/>
    <w:rsid w:val="003356DF"/>
    <w:rsid w:val="00337B09"/>
    <w:rsid w:val="003401E0"/>
    <w:rsid w:val="003414FA"/>
    <w:rsid w:val="003417BB"/>
    <w:rsid w:val="003424BB"/>
    <w:rsid w:val="00342B65"/>
    <w:rsid w:val="00342BB5"/>
    <w:rsid w:val="003438E4"/>
    <w:rsid w:val="00343DF8"/>
    <w:rsid w:val="00345BF1"/>
    <w:rsid w:val="00345F30"/>
    <w:rsid w:val="00345FF4"/>
    <w:rsid w:val="003460DB"/>
    <w:rsid w:val="0034653E"/>
    <w:rsid w:val="0034677D"/>
    <w:rsid w:val="00346B35"/>
    <w:rsid w:val="0034735A"/>
    <w:rsid w:val="003479D3"/>
    <w:rsid w:val="0035029A"/>
    <w:rsid w:val="0035045A"/>
    <w:rsid w:val="0035135C"/>
    <w:rsid w:val="00352600"/>
    <w:rsid w:val="00353FD2"/>
    <w:rsid w:val="00355901"/>
    <w:rsid w:val="00355A28"/>
    <w:rsid w:val="00355C21"/>
    <w:rsid w:val="00355C51"/>
    <w:rsid w:val="003603C0"/>
    <w:rsid w:val="0036121B"/>
    <w:rsid w:val="00361335"/>
    <w:rsid w:val="003627CB"/>
    <w:rsid w:val="00362A89"/>
    <w:rsid w:val="00362C88"/>
    <w:rsid w:val="00363709"/>
    <w:rsid w:val="0036480A"/>
    <w:rsid w:val="00365027"/>
    <w:rsid w:val="003651D0"/>
    <w:rsid w:val="003658BF"/>
    <w:rsid w:val="00365DAC"/>
    <w:rsid w:val="00366768"/>
    <w:rsid w:val="0036679A"/>
    <w:rsid w:val="003674F9"/>
    <w:rsid w:val="00367556"/>
    <w:rsid w:val="003675F7"/>
    <w:rsid w:val="00370179"/>
    <w:rsid w:val="00370256"/>
    <w:rsid w:val="003704A7"/>
    <w:rsid w:val="003705BD"/>
    <w:rsid w:val="00371B91"/>
    <w:rsid w:val="003724F3"/>
    <w:rsid w:val="00372CDF"/>
    <w:rsid w:val="003733DB"/>
    <w:rsid w:val="0037342E"/>
    <w:rsid w:val="00375132"/>
    <w:rsid w:val="0037547C"/>
    <w:rsid w:val="00375920"/>
    <w:rsid w:val="00376A04"/>
    <w:rsid w:val="00376EF1"/>
    <w:rsid w:val="003770C1"/>
    <w:rsid w:val="00377532"/>
    <w:rsid w:val="0037782A"/>
    <w:rsid w:val="00380D64"/>
    <w:rsid w:val="00381306"/>
    <w:rsid w:val="00381E29"/>
    <w:rsid w:val="003835C0"/>
    <w:rsid w:val="00383D91"/>
    <w:rsid w:val="00383DBB"/>
    <w:rsid w:val="00384A78"/>
    <w:rsid w:val="00384E5A"/>
    <w:rsid w:val="00384ED3"/>
    <w:rsid w:val="00385C38"/>
    <w:rsid w:val="00387B25"/>
    <w:rsid w:val="00390774"/>
    <w:rsid w:val="00391734"/>
    <w:rsid w:val="003921E4"/>
    <w:rsid w:val="003927F4"/>
    <w:rsid w:val="00392A3B"/>
    <w:rsid w:val="00393E86"/>
    <w:rsid w:val="003945B1"/>
    <w:rsid w:val="00394C91"/>
    <w:rsid w:val="00395177"/>
    <w:rsid w:val="00395ED0"/>
    <w:rsid w:val="00396B5C"/>
    <w:rsid w:val="00397133"/>
    <w:rsid w:val="0039758E"/>
    <w:rsid w:val="00397BA1"/>
    <w:rsid w:val="00397F29"/>
    <w:rsid w:val="003A0C51"/>
    <w:rsid w:val="003A12E4"/>
    <w:rsid w:val="003A1390"/>
    <w:rsid w:val="003A2300"/>
    <w:rsid w:val="003A305A"/>
    <w:rsid w:val="003A3CD7"/>
    <w:rsid w:val="003A4451"/>
    <w:rsid w:val="003A4767"/>
    <w:rsid w:val="003A5F8B"/>
    <w:rsid w:val="003A62B0"/>
    <w:rsid w:val="003A6A7A"/>
    <w:rsid w:val="003A717B"/>
    <w:rsid w:val="003A718F"/>
    <w:rsid w:val="003A780D"/>
    <w:rsid w:val="003A7908"/>
    <w:rsid w:val="003B06BC"/>
    <w:rsid w:val="003B0AF2"/>
    <w:rsid w:val="003B0CF4"/>
    <w:rsid w:val="003B1DF1"/>
    <w:rsid w:val="003B208A"/>
    <w:rsid w:val="003B23C7"/>
    <w:rsid w:val="003B2E69"/>
    <w:rsid w:val="003B5235"/>
    <w:rsid w:val="003B592C"/>
    <w:rsid w:val="003B5A1B"/>
    <w:rsid w:val="003B5D1C"/>
    <w:rsid w:val="003B6363"/>
    <w:rsid w:val="003B7429"/>
    <w:rsid w:val="003B7F78"/>
    <w:rsid w:val="003B7FA2"/>
    <w:rsid w:val="003C00F6"/>
    <w:rsid w:val="003C1018"/>
    <w:rsid w:val="003C15D9"/>
    <w:rsid w:val="003C21B9"/>
    <w:rsid w:val="003C38A2"/>
    <w:rsid w:val="003C4247"/>
    <w:rsid w:val="003C4E75"/>
    <w:rsid w:val="003C51E8"/>
    <w:rsid w:val="003C52F8"/>
    <w:rsid w:val="003C5CF8"/>
    <w:rsid w:val="003C6688"/>
    <w:rsid w:val="003C6E1F"/>
    <w:rsid w:val="003C7900"/>
    <w:rsid w:val="003D18FA"/>
    <w:rsid w:val="003D2438"/>
    <w:rsid w:val="003D2B52"/>
    <w:rsid w:val="003D2F0F"/>
    <w:rsid w:val="003D32E6"/>
    <w:rsid w:val="003D40B0"/>
    <w:rsid w:val="003D45F4"/>
    <w:rsid w:val="003D50BC"/>
    <w:rsid w:val="003E04BE"/>
    <w:rsid w:val="003E0CBC"/>
    <w:rsid w:val="003E1A27"/>
    <w:rsid w:val="003E2441"/>
    <w:rsid w:val="003E38CF"/>
    <w:rsid w:val="003E42DE"/>
    <w:rsid w:val="003E49ED"/>
    <w:rsid w:val="003E4C76"/>
    <w:rsid w:val="003E5278"/>
    <w:rsid w:val="003E5AC3"/>
    <w:rsid w:val="003E6A91"/>
    <w:rsid w:val="003F00E2"/>
    <w:rsid w:val="003F02A0"/>
    <w:rsid w:val="003F16F0"/>
    <w:rsid w:val="003F1E68"/>
    <w:rsid w:val="003F30BF"/>
    <w:rsid w:val="003F38A3"/>
    <w:rsid w:val="003F3A6B"/>
    <w:rsid w:val="003F4298"/>
    <w:rsid w:val="003F5190"/>
    <w:rsid w:val="003F55A0"/>
    <w:rsid w:val="003F5BE2"/>
    <w:rsid w:val="003F5C90"/>
    <w:rsid w:val="003F6166"/>
    <w:rsid w:val="003F6338"/>
    <w:rsid w:val="003F6366"/>
    <w:rsid w:val="003F7590"/>
    <w:rsid w:val="004006AB"/>
    <w:rsid w:val="004019AA"/>
    <w:rsid w:val="00401F69"/>
    <w:rsid w:val="0040228A"/>
    <w:rsid w:val="004027B7"/>
    <w:rsid w:val="004034BC"/>
    <w:rsid w:val="004047DC"/>
    <w:rsid w:val="004054F6"/>
    <w:rsid w:val="004059F4"/>
    <w:rsid w:val="00405C7B"/>
    <w:rsid w:val="004064F4"/>
    <w:rsid w:val="004118FE"/>
    <w:rsid w:val="00411E35"/>
    <w:rsid w:val="00412335"/>
    <w:rsid w:val="004126A8"/>
    <w:rsid w:val="004144F1"/>
    <w:rsid w:val="00414655"/>
    <w:rsid w:val="0041529A"/>
    <w:rsid w:val="004152B0"/>
    <w:rsid w:val="0041569F"/>
    <w:rsid w:val="00415B49"/>
    <w:rsid w:val="00415DD4"/>
    <w:rsid w:val="004166A9"/>
    <w:rsid w:val="00417019"/>
    <w:rsid w:val="004204D7"/>
    <w:rsid w:val="00420B83"/>
    <w:rsid w:val="004217CF"/>
    <w:rsid w:val="00421C88"/>
    <w:rsid w:val="00421FAF"/>
    <w:rsid w:val="00422242"/>
    <w:rsid w:val="004224D6"/>
    <w:rsid w:val="004229F6"/>
    <w:rsid w:val="00422E72"/>
    <w:rsid w:val="00424334"/>
    <w:rsid w:val="0042475F"/>
    <w:rsid w:val="00424E3F"/>
    <w:rsid w:val="00425DE5"/>
    <w:rsid w:val="0042693C"/>
    <w:rsid w:val="00426E13"/>
    <w:rsid w:val="00426EB7"/>
    <w:rsid w:val="00432CAA"/>
    <w:rsid w:val="00433A88"/>
    <w:rsid w:val="00433BFF"/>
    <w:rsid w:val="00434339"/>
    <w:rsid w:val="004346E4"/>
    <w:rsid w:val="00435156"/>
    <w:rsid w:val="00435775"/>
    <w:rsid w:val="0043588B"/>
    <w:rsid w:val="0043617D"/>
    <w:rsid w:val="00436686"/>
    <w:rsid w:val="00436A3E"/>
    <w:rsid w:val="00437EE9"/>
    <w:rsid w:val="00440860"/>
    <w:rsid w:val="0044168C"/>
    <w:rsid w:val="00441A30"/>
    <w:rsid w:val="00443E21"/>
    <w:rsid w:val="00447CA6"/>
    <w:rsid w:val="004502DB"/>
    <w:rsid w:val="00450C20"/>
    <w:rsid w:val="0045223C"/>
    <w:rsid w:val="00452429"/>
    <w:rsid w:val="004534BA"/>
    <w:rsid w:val="0045382F"/>
    <w:rsid w:val="00453ED2"/>
    <w:rsid w:val="0045411B"/>
    <w:rsid w:val="00454741"/>
    <w:rsid w:val="00454827"/>
    <w:rsid w:val="004549FB"/>
    <w:rsid w:val="00455183"/>
    <w:rsid w:val="004557DD"/>
    <w:rsid w:val="00455C38"/>
    <w:rsid w:val="0046055A"/>
    <w:rsid w:val="00461F85"/>
    <w:rsid w:val="00462E88"/>
    <w:rsid w:val="00462EAD"/>
    <w:rsid w:val="00464415"/>
    <w:rsid w:val="00464542"/>
    <w:rsid w:val="00464821"/>
    <w:rsid w:val="00464ED2"/>
    <w:rsid w:val="00465504"/>
    <w:rsid w:val="00465DE2"/>
    <w:rsid w:val="00466626"/>
    <w:rsid w:val="00467173"/>
    <w:rsid w:val="00467762"/>
    <w:rsid w:val="00467E3E"/>
    <w:rsid w:val="00467F97"/>
    <w:rsid w:val="0047053F"/>
    <w:rsid w:val="00470C94"/>
    <w:rsid w:val="00471564"/>
    <w:rsid w:val="004719A8"/>
    <w:rsid w:val="00471A1E"/>
    <w:rsid w:val="00471E8B"/>
    <w:rsid w:val="004722BE"/>
    <w:rsid w:val="004736AA"/>
    <w:rsid w:val="0047441C"/>
    <w:rsid w:val="00474440"/>
    <w:rsid w:val="00474A25"/>
    <w:rsid w:val="00475DC4"/>
    <w:rsid w:val="00476322"/>
    <w:rsid w:val="00476BDD"/>
    <w:rsid w:val="00477259"/>
    <w:rsid w:val="0047784A"/>
    <w:rsid w:val="00477A01"/>
    <w:rsid w:val="004804F4"/>
    <w:rsid w:val="004808FB"/>
    <w:rsid w:val="00481281"/>
    <w:rsid w:val="00482A76"/>
    <w:rsid w:val="00482A94"/>
    <w:rsid w:val="00482B80"/>
    <w:rsid w:val="004834CC"/>
    <w:rsid w:val="00483611"/>
    <w:rsid w:val="0048422E"/>
    <w:rsid w:val="004862A4"/>
    <w:rsid w:val="0048638F"/>
    <w:rsid w:val="00486813"/>
    <w:rsid w:val="00486816"/>
    <w:rsid w:val="004868A9"/>
    <w:rsid w:val="004868B3"/>
    <w:rsid w:val="0048798D"/>
    <w:rsid w:val="00487C69"/>
    <w:rsid w:val="00487C8A"/>
    <w:rsid w:val="004901A9"/>
    <w:rsid w:val="00490221"/>
    <w:rsid w:val="00492786"/>
    <w:rsid w:val="00492D4D"/>
    <w:rsid w:val="00493022"/>
    <w:rsid w:val="004937A7"/>
    <w:rsid w:val="00494EDE"/>
    <w:rsid w:val="004978DA"/>
    <w:rsid w:val="004A079E"/>
    <w:rsid w:val="004A09A6"/>
    <w:rsid w:val="004A0D70"/>
    <w:rsid w:val="004A14F0"/>
    <w:rsid w:val="004A1CA5"/>
    <w:rsid w:val="004A205C"/>
    <w:rsid w:val="004A2178"/>
    <w:rsid w:val="004A2954"/>
    <w:rsid w:val="004A2B36"/>
    <w:rsid w:val="004A2D90"/>
    <w:rsid w:val="004A38D9"/>
    <w:rsid w:val="004A3FD2"/>
    <w:rsid w:val="004A4B28"/>
    <w:rsid w:val="004A4BAC"/>
    <w:rsid w:val="004A4EE8"/>
    <w:rsid w:val="004A5DED"/>
    <w:rsid w:val="004A785E"/>
    <w:rsid w:val="004A78C8"/>
    <w:rsid w:val="004A7C74"/>
    <w:rsid w:val="004B0CDE"/>
    <w:rsid w:val="004B0E30"/>
    <w:rsid w:val="004B1408"/>
    <w:rsid w:val="004B1839"/>
    <w:rsid w:val="004B1872"/>
    <w:rsid w:val="004B1D25"/>
    <w:rsid w:val="004B2278"/>
    <w:rsid w:val="004B258D"/>
    <w:rsid w:val="004B2999"/>
    <w:rsid w:val="004B299B"/>
    <w:rsid w:val="004B37E9"/>
    <w:rsid w:val="004B480F"/>
    <w:rsid w:val="004B4A3A"/>
    <w:rsid w:val="004B5B20"/>
    <w:rsid w:val="004B5EFF"/>
    <w:rsid w:val="004B61F7"/>
    <w:rsid w:val="004B666B"/>
    <w:rsid w:val="004B669C"/>
    <w:rsid w:val="004B7C60"/>
    <w:rsid w:val="004C0065"/>
    <w:rsid w:val="004C0CDB"/>
    <w:rsid w:val="004C111A"/>
    <w:rsid w:val="004C2E8A"/>
    <w:rsid w:val="004C35CB"/>
    <w:rsid w:val="004C4011"/>
    <w:rsid w:val="004C4CDE"/>
    <w:rsid w:val="004C548B"/>
    <w:rsid w:val="004C67A9"/>
    <w:rsid w:val="004C7AAA"/>
    <w:rsid w:val="004C7AED"/>
    <w:rsid w:val="004D0936"/>
    <w:rsid w:val="004D110E"/>
    <w:rsid w:val="004D13E9"/>
    <w:rsid w:val="004D1F57"/>
    <w:rsid w:val="004D2347"/>
    <w:rsid w:val="004D2A9A"/>
    <w:rsid w:val="004D2F7D"/>
    <w:rsid w:val="004D3B0B"/>
    <w:rsid w:val="004D52D9"/>
    <w:rsid w:val="004D5F9B"/>
    <w:rsid w:val="004D6DFF"/>
    <w:rsid w:val="004D731A"/>
    <w:rsid w:val="004E02D9"/>
    <w:rsid w:val="004E0EEB"/>
    <w:rsid w:val="004E2928"/>
    <w:rsid w:val="004E3BB5"/>
    <w:rsid w:val="004E3F77"/>
    <w:rsid w:val="004E43FC"/>
    <w:rsid w:val="004E4B60"/>
    <w:rsid w:val="004E5655"/>
    <w:rsid w:val="004E68CC"/>
    <w:rsid w:val="004E6F44"/>
    <w:rsid w:val="004F04AA"/>
    <w:rsid w:val="004F0F80"/>
    <w:rsid w:val="004F2A70"/>
    <w:rsid w:val="004F2B9B"/>
    <w:rsid w:val="004F2C65"/>
    <w:rsid w:val="004F33E4"/>
    <w:rsid w:val="004F3694"/>
    <w:rsid w:val="004F3BEF"/>
    <w:rsid w:val="004F417D"/>
    <w:rsid w:val="004F4DAC"/>
    <w:rsid w:val="004F4FD9"/>
    <w:rsid w:val="004F5345"/>
    <w:rsid w:val="004F587F"/>
    <w:rsid w:val="004F5EC4"/>
    <w:rsid w:val="004F6E16"/>
    <w:rsid w:val="004F7459"/>
    <w:rsid w:val="004F7B20"/>
    <w:rsid w:val="00500331"/>
    <w:rsid w:val="005003E8"/>
    <w:rsid w:val="005008C4"/>
    <w:rsid w:val="005012DC"/>
    <w:rsid w:val="005020B1"/>
    <w:rsid w:val="00502E2A"/>
    <w:rsid w:val="00504559"/>
    <w:rsid w:val="00505B68"/>
    <w:rsid w:val="005066F1"/>
    <w:rsid w:val="005067A8"/>
    <w:rsid w:val="00506850"/>
    <w:rsid w:val="00506DEB"/>
    <w:rsid w:val="0050771C"/>
    <w:rsid w:val="0051057E"/>
    <w:rsid w:val="00510F97"/>
    <w:rsid w:val="0051192D"/>
    <w:rsid w:val="00511EE8"/>
    <w:rsid w:val="005122DA"/>
    <w:rsid w:val="005123B8"/>
    <w:rsid w:val="00514A94"/>
    <w:rsid w:val="00514B05"/>
    <w:rsid w:val="00515384"/>
    <w:rsid w:val="005154F9"/>
    <w:rsid w:val="0051593E"/>
    <w:rsid w:val="0051631D"/>
    <w:rsid w:val="00516FA8"/>
    <w:rsid w:val="0051777C"/>
    <w:rsid w:val="0052005C"/>
    <w:rsid w:val="00521152"/>
    <w:rsid w:val="005214B6"/>
    <w:rsid w:val="005217F8"/>
    <w:rsid w:val="00521CFB"/>
    <w:rsid w:val="00521E4F"/>
    <w:rsid w:val="005220C3"/>
    <w:rsid w:val="005230AB"/>
    <w:rsid w:val="0052338E"/>
    <w:rsid w:val="005235CE"/>
    <w:rsid w:val="005237EA"/>
    <w:rsid w:val="00523B45"/>
    <w:rsid w:val="00523FC6"/>
    <w:rsid w:val="00524C73"/>
    <w:rsid w:val="00524DC2"/>
    <w:rsid w:val="00524E06"/>
    <w:rsid w:val="005262A1"/>
    <w:rsid w:val="00530B17"/>
    <w:rsid w:val="0053119E"/>
    <w:rsid w:val="00531B4E"/>
    <w:rsid w:val="00532124"/>
    <w:rsid w:val="0053235D"/>
    <w:rsid w:val="0053246B"/>
    <w:rsid w:val="00532D79"/>
    <w:rsid w:val="005342C5"/>
    <w:rsid w:val="00534A65"/>
    <w:rsid w:val="00534DCD"/>
    <w:rsid w:val="00536BDB"/>
    <w:rsid w:val="00537027"/>
    <w:rsid w:val="00537555"/>
    <w:rsid w:val="005379DD"/>
    <w:rsid w:val="00537A60"/>
    <w:rsid w:val="005402BA"/>
    <w:rsid w:val="00540907"/>
    <w:rsid w:val="005416FF"/>
    <w:rsid w:val="00541947"/>
    <w:rsid w:val="00541A3C"/>
    <w:rsid w:val="00541BC0"/>
    <w:rsid w:val="00541BDD"/>
    <w:rsid w:val="00542127"/>
    <w:rsid w:val="00542240"/>
    <w:rsid w:val="00542A50"/>
    <w:rsid w:val="00542C5C"/>
    <w:rsid w:val="00542C8E"/>
    <w:rsid w:val="00543D83"/>
    <w:rsid w:val="005442DA"/>
    <w:rsid w:val="00544CDF"/>
    <w:rsid w:val="0054540B"/>
    <w:rsid w:val="00547291"/>
    <w:rsid w:val="00547FFD"/>
    <w:rsid w:val="00550621"/>
    <w:rsid w:val="0055076F"/>
    <w:rsid w:val="005510A6"/>
    <w:rsid w:val="00551439"/>
    <w:rsid w:val="00552B67"/>
    <w:rsid w:val="00553573"/>
    <w:rsid w:val="00553F61"/>
    <w:rsid w:val="005548B7"/>
    <w:rsid w:val="00554947"/>
    <w:rsid w:val="005552E6"/>
    <w:rsid w:val="005567BA"/>
    <w:rsid w:val="00556C78"/>
    <w:rsid w:val="00556D51"/>
    <w:rsid w:val="00560233"/>
    <w:rsid w:val="00560246"/>
    <w:rsid w:val="005616CA"/>
    <w:rsid w:val="00561A03"/>
    <w:rsid w:val="00563797"/>
    <w:rsid w:val="00563DCB"/>
    <w:rsid w:val="0056442F"/>
    <w:rsid w:val="0056476A"/>
    <w:rsid w:val="005648CB"/>
    <w:rsid w:val="005650E3"/>
    <w:rsid w:val="00566DC5"/>
    <w:rsid w:val="00567331"/>
    <w:rsid w:val="00567E30"/>
    <w:rsid w:val="005703F7"/>
    <w:rsid w:val="00570BD0"/>
    <w:rsid w:val="00571042"/>
    <w:rsid w:val="0057105F"/>
    <w:rsid w:val="0057140E"/>
    <w:rsid w:val="005714EB"/>
    <w:rsid w:val="00572B1E"/>
    <w:rsid w:val="00572B71"/>
    <w:rsid w:val="0057308E"/>
    <w:rsid w:val="00573354"/>
    <w:rsid w:val="005741B8"/>
    <w:rsid w:val="00574356"/>
    <w:rsid w:val="005743BC"/>
    <w:rsid w:val="00574450"/>
    <w:rsid w:val="00574BE5"/>
    <w:rsid w:val="00575F27"/>
    <w:rsid w:val="005767B1"/>
    <w:rsid w:val="00577630"/>
    <w:rsid w:val="00580F85"/>
    <w:rsid w:val="005815CC"/>
    <w:rsid w:val="0058202A"/>
    <w:rsid w:val="005824C0"/>
    <w:rsid w:val="00582ED5"/>
    <w:rsid w:val="00583A51"/>
    <w:rsid w:val="00585080"/>
    <w:rsid w:val="005853E5"/>
    <w:rsid w:val="0059058A"/>
    <w:rsid w:val="00591AD8"/>
    <w:rsid w:val="005922D6"/>
    <w:rsid w:val="00592419"/>
    <w:rsid w:val="0059241F"/>
    <w:rsid w:val="00592493"/>
    <w:rsid w:val="00592CDF"/>
    <w:rsid w:val="00592D32"/>
    <w:rsid w:val="005930A9"/>
    <w:rsid w:val="00593582"/>
    <w:rsid w:val="005935DA"/>
    <w:rsid w:val="00593CEF"/>
    <w:rsid w:val="00593E45"/>
    <w:rsid w:val="005944C5"/>
    <w:rsid w:val="00594685"/>
    <w:rsid w:val="00594B8F"/>
    <w:rsid w:val="00594CD3"/>
    <w:rsid w:val="00595128"/>
    <w:rsid w:val="00595EB2"/>
    <w:rsid w:val="00596632"/>
    <w:rsid w:val="00597274"/>
    <w:rsid w:val="00597E6A"/>
    <w:rsid w:val="005A0F8A"/>
    <w:rsid w:val="005A0FB8"/>
    <w:rsid w:val="005A103D"/>
    <w:rsid w:val="005A14AE"/>
    <w:rsid w:val="005A24C4"/>
    <w:rsid w:val="005A26E8"/>
    <w:rsid w:val="005A2B9D"/>
    <w:rsid w:val="005A2C76"/>
    <w:rsid w:val="005A345D"/>
    <w:rsid w:val="005A356E"/>
    <w:rsid w:val="005A43D6"/>
    <w:rsid w:val="005A49B2"/>
    <w:rsid w:val="005A4DCB"/>
    <w:rsid w:val="005A5A3A"/>
    <w:rsid w:val="005A6A3D"/>
    <w:rsid w:val="005A6CC2"/>
    <w:rsid w:val="005A6FAD"/>
    <w:rsid w:val="005A7834"/>
    <w:rsid w:val="005A7EB3"/>
    <w:rsid w:val="005B0368"/>
    <w:rsid w:val="005B1873"/>
    <w:rsid w:val="005B18C5"/>
    <w:rsid w:val="005B1F85"/>
    <w:rsid w:val="005B2472"/>
    <w:rsid w:val="005B2BD3"/>
    <w:rsid w:val="005B2EE6"/>
    <w:rsid w:val="005B30ED"/>
    <w:rsid w:val="005B399A"/>
    <w:rsid w:val="005B4006"/>
    <w:rsid w:val="005B4148"/>
    <w:rsid w:val="005B6564"/>
    <w:rsid w:val="005B6869"/>
    <w:rsid w:val="005B70CA"/>
    <w:rsid w:val="005B7168"/>
    <w:rsid w:val="005B78FA"/>
    <w:rsid w:val="005C0984"/>
    <w:rsid w:val="005C0A53"/>
    <w:rsid w:val="005C1852"/>
    <w:rsid w:val="005C1D4D"/>
    <w:rsid w:val="005C2310"/>
    <w:rsid w:val="005C26C2"/>
    <w:rsid w:val="005C28C6"/>
    <w:rsid w:val="005C2C2A"/>
    <w:rsid w:val="005C32B8"/>
    <w:rsid w:val="005C4642"/>
    <w:rsid w:val="005C4686"/>
    <w:rsid w:val="005C615D"/>
    <w:rsid w:val="005C61F2"/>
    <w:rsid w:val="005C6649"/>
    <w:rsid w:val="005C67E8"/>
    <w:rsid w:val="005C68EE"/>
    <w:rsid w:val="005C6918"/>
    <w:rsid w:val="005C6CF4"/>
    <w:rsid w:val="005D346F"/>
    <w:rsid w:val="005D352F"/>
    <w:rsid w:val="005D3E83"/>
    <w:rsid w:val="005D4D68"/>
    <w:rsid w:val="005D536A"/>
    <w:rsid w:val="005D6FCA"/>
    <w:rsid w:val="005D7374"/>
    <w:rsid w:val="005D7757"/>
    <w:rsid w:val="005E010B"/>
    <w:rsid w:val="005E0CD8"/>
    <w:rsid w:val="005E1533"/>
    <w:rsid w:val="005E1D47"/>
    <w:rsid w:val="005E2544"/>
    <w:rsid w:val="005E3B48"/>
    <w:rsid w:val="005E3D03"/>
    <w:rsid w:val="005E3D51"/>
    <w:rsid w:val="005E4715"/>
    <w:rsid w:val="005E50C9"/>
    <w:rsid w:val="005E55D7"/>
    <w:rsid w:val="005E5610"/>
    <w:rsid w:val="005E5D8F"/>
    <w:rsid w:val="005E66D2"/>
    <w:rsid w:val="005E6932"/>
    <w:rsid w:val="005E6FB1"/>
    <w:rsid w:val="005E6FDB"/>
    <w:rsid w:val="005E744E"/>
    <w:rsid w:val="005E7EDE"/>
    <w:rsid w:val="005F0A0E"/>
    <w:rsid w:val="005F0DCF"/>
    <w:rsid w:val="005F1798"/>
    <w:rsid w:val="005F3BC8"/>
    <w:rsid w:val="005F4BD1"/>
    <w:rsid w:val="005F5241"/>
    <w:rsid w:val="005F553B"/>
    <w:rsid w:val="005F69B7"/>
    <w:rsid w:val="005F7751"/>
    <w:rsid w:val="0060117F"/>
    <w:rsid w:val="006018B8"/>
    <w:rsid w:val="00603354"/>
    <w:rsid w:val="0060490E"/>
    <w:rsid w:val="00605AB7"/>
    <w:rsid w:val="00605B5E"/>
    <w:rsid w:val="00610071"/>
    <w:rsid w:val="00611CA0"/>
    <w:rsid w:val="00612272"/>
    <w:rsid w:val="00614A09"/>
    <w:rsid w:val="00614AA8"/>
    <w:rsid w:val="0061557F"/>
    <w:rsid w:val="00615CF7"/>
    <w:rsid w:val="00616586"/>
    <w:rsid w:val="00617AF0"/>
    <w:rsid w:val="00620C49"/>
    <w:rsid w:val="00621123"/>
    <w:rsid w:val="006213B5"/>
    <w:rsid w:val="00621B78"/>
    <w:rsid w:val="00621E72"/>
    <w:rsid w:val="006220F3"/>
    <w:rsid w:val="0062269B"/>
    <w:rsid w:val="00622A94"/>
    <w:rsid w:val="0062349B"/>
    <w:rsid w:val="00623553"/>
    <w:rsid w:val="0062386C"/>
    <w:rsid w:val="006238D6"/>
    <w:rsid w:val="00623FCD"/>
    <w:rsid w:val="006244AA"/>
    <w:rsid w:val="0062555D"/>
    <w:rsid w:val="00625A9B"/>
    <w:rsid w:val="00626D17"/>
    <w:rsid w:val="006308AD"/>
    <w:rsid w:val="00630CE6"/>
    <w:rsid w:val="00631482"/>
    <w:rsid w:val="00632C0E"/>
    <w:rsid w:val="00632C9E"/>
    <w:rsid w:val="00632D40"/>
    <w:rsid w:val="00633983"/>
    <w:rsid w:val="00634742"/>
    <w:rsid w:val="0063480B"/>
    <w:rsid w:val="00635294"/>
    <w:rsid w:val="006358C8"/>
    <w:rsid w:val="006359D8"/>
    <w:rsid w:val="00635A80"/>
    <w:rsid w:val="00636459"/>
    <w:rsid w:val="00637364"/>
    <w:rsid w:val="006373AD"/>
    <w:rsid w:val="006375A9"/>
    <w:rsid w:val="00640042"/>
    <w:rsid w:val="00640813"/>
    <w:rsid w:val="00641042"/>
    <w:rsid w:val="00641214"/>
    <w:rsid w:val="00643A90"/>
    <w:rsid w:val="00643B98"/>
    <w:rsid w:val="00644AF8"/>
    <w:rsid w:val="00644C90"/>
    <w:rsid w:val="00645809"/>
    <w:rsid w:val="0064595D"/>
    <w:rsid w:val="00646544"/>
    <w:rsid w:val="0064705B"/>
    <w:rsid w:val="00647511"/>
    <w:rsid w:val="006475B3"/>
    <w:rsid w:val="006479FD"/>
    <w:rsid w:val="00647DCF"/>
    <w:rsid w:val="00650C2C"/>
    <w:rsid w:val="00650D53"/>
    <w:rsid w:val="00651626"/>
    <w:rsid w:val="00651784"/>
    <w:rsid w:val="00652128"/>
    <w:rsid w:val="006523E2"/>
    <w:rsid w:val="0065314D"/>
    <w:rsid w:val="00653380"/>
    <w:rsid w:val="00653D42"/>
    <w:rsid w:val="00654E64"/>
    <w:rsid w:val="006558AF"/>
    <w:rsid w:val="006563A1"/>
    <w:rsid w:val="00656F82"/>
    <w:rsid w:val="00657A57"/>
    <w:rsid w:val="00657C4F"/>
    <w:rsid w:val="00657EFD"/>
    <w:rsid w:val="006601CE"/>
    <w:rsid w:val="0066090D"/>
    <w:rsid w:val="00661DEF"/>
    <w:rsid w:val="00662120"/>
    <w:rsid w:val="006625B4"/>
    <w:rsid w:val="00662632"/>
    <w:rsid w:val="00662938"/>
    <w:rsid w:val="00662D41"/>
    <w:rsid w:val="0066378A"/>
    <w:rsid w:val="00664439"/>
    <w:rsid w:val="00664A8A"/>
    <w:rsid w:val="00665878"/>
    <w:rsid w:val="00665ABF"/>
    <w:rsid w:val="006667A3"/>
    <w:rsid w:val="0066683D"/>
    <w:rsid w:val="006673B5"/>
    <w:rsid w:val="00667AC2"/>
    <w:rsid w:val="006707C4"/>
    <w:rsid w:val="00670CFB"/>
    <w:rsid w:val="00674416"/>
    <w:rsid w:val="00674A58"/>
    <w:rsid w:val="00674B29"/>
    <w:rsid w:val="00674F4B"/>
    <w:rsid w:val="00675027"/>
    <w:rsid w:val="00675249"/>
    <w:rsid w:val="0067555F"/>
    <w:rsid w:val="00675B58"/>
    <w:rsid w:val="006772F7"/>
    <w:rsid w:val="006773BA"/>
    <w:rsid w:val="0067774D"/>
    <w:rsid w:val="00680B75"/>
    <w:rsid w:val="00680E8A"/>
    <w:rsid w:val="006818DB"/>
    <w:rsid w:val="00682898"/>
    <w:rsid w:val="00682B15"/>
    <w:rsid w:val="00682B32"/>
    <w:rsid w:val="006866B8"/>
    <w:rsid w:val="00686D8C"/>
    <w:rsid w:val="00687327"/>
    <w:rsid w:val="00687450"/>
    <w:rsid w:val="00687877"/>
    <w:rsid w:val="00690D46"/>
    <w:rsid w:val="00690D87"/>
    <w:rsid w:val="00690E75"/>
    <w:rsid w:val="00691014"/>
    <w:rsid w:val="006919A1"/>
    <w:rsid w:val="0069282A"/>
    <w:rsid w:val="00692FC1"/>
    <w:rsid w:val="00693022"/>
    <w:rsid w:val="006930A1"/>
    <w:rsid w:val="00693728"/>
    <w:rsid w:val="00693C62"/>
    <w:rsid w:val="00693DAB"/>
    <w:rsid w:val="00695C50"/>
    <w:rsid w:val="00696D2B"/>
    <w:rsid w:val="0069730D"/>
    <w:rsid w:val="00697A3C"/>
    <w:rsid w:val="00697DE0"/>
    <w:rsid w:val="006A025B"/>
    <w:rsid w:val="006A027A"/>
    <w:rsid w:val="006A05F6"/>
    <w:rsid w:val="006A131D"/>
    <w:rsid w:val="006A2ED9"/>
    <w:rsid w:val="006A3647"/>
    <w:rsid w:val="006A36B3"/>
    <w:rsid w:val="006A43B9"/>
    <w:rsid w:val="006A44F5"/>
    <w:rsid w:val="006A4896"/>
    <w:rsid w:val="006A5A98"/>
    <w:rsid w:val="006A6A26"/>
    <w:rsid w:val="006A6B76"/>
    <w:rsid w:val="006A6BFF"/>
    <w:rsid w:val="006A6E72"/>
    <w:rsid w:val="006A6F90"/>
    <w:rsid w:val="006A713B"/>
    <w:rsid w:val="006A7BB8"/>
    <w:rsid w:val="006A7C51"/>
    <w:rsid w:val="006B001D"/>
    <w:rsid w:val="006B0939"/>
    <w:rsid w:val="006B0E57"/>
    <w:rsid w:val="006B1060"/>
    <w:rsid w:val="006B1531"/>
    <w:rsid w:val="006B1F7E"/>
    <w:rsid w:val="006B2D5A"/>
    <w:rsid w:val="006B300E"/>
    <w:rsid w:val="006B340F"/>
    <w:rsid w:val="006B3FB9"/>
    <w:rsid w:val="006B4F48"/>
    <w:rsid w:val="006B6ABE"/>
    <w:rsid w:val="006B703E"/>
    <w:rsid w:val="006B7592"/>
    <w:rsid w:val="006B79BE"/>
    <w:rsid w:val="006B7AF9"/>
    <w:rsid w:val="006C069C"/>
    <w:rsid w:val="006C1452"/>
    <w:rsid w:val="006C1E82"/>
    <w:rsid w:val="006C416F"/>
    <w:rsid w:val="006C4274"/>
    <w:rsid w:val="006C44AC"/>
    <w:rsid w:val="006C4A28"/>
    <w:rsid w:val="006C5438"/>
    <w:rsid w:val="006C56E1"/>
    <w:rsid w:val="006C5835"/>
    <w:rsid w:val="006C5B48"/>
    <w:rsid w:val="006C7936"/>
    <w:rsid w:val="006C7E0F"/>
    <w:rsid w:val="006D1017"/>
    <w:rsid w:val="006D1C1B"/>
    <w:rsid w:val="006D1E84"/>
    <w:rsid w:val="006D2B90"/>
    <w:rsid w:val="006D317F"/>
    <w:rsid w:val="006D3450"/>
    <w:rsid w:val="006D3972"/>
    <w:rsid w:val="006D4738"/>
    <w:rsid w:val="006D475E"/>
    <w:rsid w:val="006D5494"/>
    <w:rsid w:val="006D5FC7"/>
    <w:rsid w:val="006D6032"/>
    <w:rsid w:val="006D74C6"/>
    <w:rsid w:val="006D7BBC"/>
    <w:rsid w:val="006D7CC6"/>
    <w:rsid w:val="006E0FEC"/>
    <w:rsid w:val="006E176D"/>
    <w:rsid w:val="006E315C"/>
    <w:rsid w:val="006E4A4B"/>
    <w:rsid w:val="006E4E95"/>
    <w:rsid w:val="006E524B"/>
    <w:rsid w:val="006E52D1"/>
    <w:rsid w:val="006E570A"/>
    <w:rsid w:val="006E6220"/>
    <w:rsid w:val="006E73CE"/>
    <w:rsid w:val="006E7667"/>
    <w:rsid w:val="006E76BA"/>
    <w:rsid w:val="006F001F"/>
    <w:rsid w:val="006F16BF"/>
    <w:rsid w:val="006F16FA"/>
    <w:rsid w:val="006F2024"/>
    <w:rsid w:val="006F2C06"/>
    <w:rsid w:val="006F4BD3"/>
    <w:rsid w:val="006F4C3D"/>
    <w:rsid w:val="006F5153"/>
    <w:rsid w:val="006F5433"/>
    <w:rsid w:val="006F6D10"/>
    <w:rsid w:val="006F6D9E"/>
    <w:rsid w:val="006F7318"/>
    <w:rsid w:val="006F73C2"/>
    <w:rsid w:val="006F7AFF"/>
    <w:rsid w:val="006FC679"/>
    <w:rsid w:val="00701280"/>
    <w:rsid w:val="00701BD2"/>
    <w:rsid w:val="00702308"/>
    <w:rsid w:val="007023D3"/>
    <w:rsid w:val="00702A7D"/>
    <w:rsid w:val="00702FB5"/>
    <w:rsid w:val="00703ED1"/>
    <w:rsid w:val="00704466"/>
    <w:rsid w:val="00704FEA"/>
    <w:rsid w:val="0070517D"/>
    <w:rsid w:val="00705F4A"/>
    <w:rsid w:val="00707403"/>
    <w:rsid w:val="007074B9"/>
    <w:rsid w:val="00710011"/>
    <w:rsid w:val="00710410"/>
    <w:rsid w:val="007109B7"/>
    <w:rsid w:val="00710D4C"/>
    <w:rsid w:val="00710DB4"/>
    <w:rsid w:val="00711809"/>
    <w:rsid w:val="00712334"/>
    <w:rsid w:val="0071340D"/>
    <w:rsid w:val="007137F9"/>
    <w:rsid w:val="00713800"/>
    <w:rsid w:val="0071422A"/>
    <w:rsid w:val="00715046"/>
    <w:rsid w:val="00716541"/>
    <w:rsid w:val="00716A51"/>
    <w:rsid w:val="00716B39"/>
    <w:rsid w:val="00716C5A"/>
    <w:rsid w:val="007170D4"/>
    <w:rsid w:val="00717497"/>
    <w:rsid w:val="00717A21"/>
    <w:rsid w:val="007203AD"/>
    <w:rsid w:val="0072062B"/>
    <w:rsid w:val="00720BE5"/>
    <w:rsid w:val="00721255"/>
    <w:rsid w:val="0072191F"/>
    <w:rsid w:val="00721D1B"/>
    <w:rsid w:val="00723DFA"/>
    <w:rsid w:val="0072503D"/>
    <w:rsid w:val="00725BF6"/>
    <w:rsid w:val="00725C2F"/>
    <w:rsid w:val="00727F9E"/>
    <w:rsid w:val="00730C24"/>
    <w:rsid w:val="00730D1D"/>
    <w:rsid w:val="007310C3"/>
    <w:rsid w:val="007315ED"/>
    <w:rsid w:val="00731875"/>
    <w:rsid w:val="0073212B"/>
    <w:rsid w:val="00732858"/>
    <w:rsid w:val="00733E42"/>
    <w:rsid w:val="00736352"/>
    <w:rsid w:val="007363A7"/>
    <w:rsid w:val="00736E9F"/>
    <w:rsid w:val="0074082B"/>
    <w:rsid w:val="00740F25"/>
    <w:rsid w:val="007412A7"/>
    <w:rsid w:val="0074175E"/>
    <w:rsid w:val="0074212B"/>
    <w:rsid w:val="00742312"/>
    <w:rsid w:val="00742458"/>
    <w:rsid w:val="00742584"/>
    <w:rsid w:val="0074333A"/>
    <w:rsid w:val="00743E5B"/>
    <w:rsid w:val="00743E70"/>
    <w:rsid w:val="007444CD"/>
    <w:rsid w:val="00744DC6"/>
    <w:rsid w:val="007452E1"/>
    <w:rsid w:val="0074649C"/>
    <w:rsid w:val="0074781E"/>
    <w:rsid w:val="00750067"/>
    <w:rsid w:val="00750B1F"/>
    <w:rsid w:val="007512DA"/>
    <w:rsid w:val="00752ED6"/>
    <w:rsid w:val="007534F6"/>
    <w:rsid w:val="007541E6"/>
    <w:rsid w:val="007560E0"/>
    <w:rsid w:val="00756C4C"/>
    <w:rsid w:val="007601CA"/>
    <w:rsid w:val="00760988"/>
    <w:rsid w:val="00760B25"/>
    <w:rsid w:val="00761644"/>
    <w:rsid w:val="00761668"/>
    <w:rsid w:val="00763248"/>
    <w:rsid w:val="007633D8"/>
    <w:rsid w:val="00763AAD"/>
    <w:rsid w:val="00763FE3"/>
    <w:rsid w:val="007662FB"/>
    <w:rsid w:val="00766816"/>
    <w:rsid w:val="007669C0"/>
    <w:rsid w:val="00767EC5"/>
    <w:rsid w:val="00767F2A"/>
    <w:rsid w:val="007701A2"/>
    <w:rsid w:val="00770277"/>
    <w:rsid w:val="007706D1"/>
    <w:rsid w:val="00772AE9"/>
    <w:rsid w:val="00772B6B"/>
    <w:rsid w:val="00773669"/>
    <w:rsid w:val="0077526B"/>
    <w:rsid w:val="00775F1C"/>
    <w:rsid w:val="00775F3B"/>
    <w:rsid w:val="0077742B"/>
    <w:rsid w:val="0077754D"/>
    <w:rsid w:val="00777727"/>
    <w:rsid w:val="0077782B"/>
    <w:rsid w:val="00777969"/>
    <w:rsid w:val="007801CC"/>
    <w:rsid w:val="007809B1"/>
    <w:rsid w:val="0078133C"/>
    <w:rsid w:val="00781C97"/>
    <w:rsid w:val="00781EAF"/>
    <w:rsid w:val="00781F6A"/>
    <w:rsid w:val="007825FE"/>
    <w:rsid w:val="00782B03"/>
    <w:rsid w:val="007832A6"/>
    <w:rsid w:val="007835B6"/>
    <w:rsid w:val="00783B2E"/>
    <w:rsid w:val="00783F46"/>
    <w:rsid w:val="00783F67"/>
    <w:rsid w:val="00783F9E"/>
    <w:rsid w:val="00786B5F"/>
    <w:rsid w:val="00787793"/>
    <w:rsid w:val="00787BEC"/>
    <w:rsid w:val="007900D8"/>
    <w:rsid w:val="00790194"/>
    <w:rsid w:val="0079034A"/>
    <w:rsid w:val="0079289C"/>
    <w:rsid w:val="00792CE8"/>
    <w:rsid w:val="007931DB"/>
    <w:rsid w:val="00793585"/>
    <w:rsid w:val="00793912"/>
    <w:rsid w:val="00794AE9"/>
    <w:rsid w:val="007958A5"/>
    <w:rsid w:val="007963DD"/>
    <w:rsid w:val="007A043E"/>
    <w:rsid w:val="007A0BCF"/>
    <w:rsid w:val="007A0DD5"/>
    <w:rsid w:val="007A2387"/>
    <w:rsid w:val="007A3528"/>
    <w:rsid w:val="007A3EEA"/>
    <w:rsid w:val="007A40B3"/>
    <w:rsid w:val="007A489B"/>
    <w:rsid w:val="007A52A9"/>
    <w:rsid w:val="007A6E9F"/>
    <w:rsid w:val="007A7CF3"/>
    <w:rsid w:val="007B0E11"/>
    <w:rsid w:val="007B116B"/>
    <w:rsid w:val="007B2C0D"/>
    <w:rsid w:val="007B3261"/>
    <w:rsid w:val="007B466B"/>
    <w:rsid w:val="007B49DC"/>
    <w:rsid w:val="007B5A60"/>
    <w:rsid w:val="007B5B47"/>
    <w:rsid w:val="007B5E6B"/>
    <w:rsid w:val="007B6702"/>
    <w:rsid w:val="007B7555"/>
    <w:rsid w:val="007B788E"/>
    <w:rsid w:val="007C2676"/>
    <w:rsid w:val="007C2792"/>
    <w:rsid w:val="007C2B94"/>
    <w:rsid w:val="007C3E11"/>
    <w:rsid w:val="007C4115"/>
    <w:rsid w:val="007C450E"/>
    <w:rsid w:val="007C4750"/>
    <w:rsid w:val="007C4A86"/>
    <w:rsid w:val="007C5696"/>
    <w:rsid w:val="007C56F9"/>
    <w:rsid w:val="007C5FA7"/>
    <w:rsid w:val="007C6420"/>
    <w:rsid w:val="007C6C9A"/>
    <w:rsid w:val="007C6FF6"/>
    <w:rsid w:val="007C722F"/>
    <w:rsid w:val="007C7897"/>
    <w:rsid w:val="007C7F6C"/>
    <w:rsid w:val="007D033F"/>
    <w:rsid w:val="007D1F0F"/>
    <w:rsid w:val="007D23C0"/>
    <w:rsid w:val="007D3923"/>
    <w:rsid w:val="007D3E0C"/>
    <w:rsid w:val="007D46AD"/>
    <w:rsid w:val="007D4D7A"/>
    <w:rsid w:val="007D516B"/>
    <w:rsid w:val="007D52E4"/>
    <w:rsid w:val="007D5356"/>
    <w:rsid w:val="007D55D4"/>
    <w:rsid w:val="007D57D5"/>
    <w:rsid w:val="007D5B27"/>
    <w:rsid w:val="007D5FDB"/>
    <w:rsid w:val="007D64F6"/>
    <w:rsid w:val="007D67C5"/>
    <w:rsid w:val="007D7D44"/>
    <w:rsid w:val="007E0164"/>
    <w:rsid w:val="007E0412"/>
    <w:rsid w:val="007E167B"/>
    <w:rsid w:val="007E2952"/>
    <w:rsid w:val="007E2B23"/>
    <w:rsid w:val="007E3317"/>
    <w:rsid w:val="007E3F8E"/>
    <w:rsid w:val="007E4474"/>
    <w:rsid w:val="007E51AD"/>
    <w:rsid w:val="007E51C3"/>
    <w:rsid w:val="007E5435"/>
    <w:rsid w:val="007E58EA"/>
    <w:rsid w:val="007E69A0"/>
    <w:rsid w:val="007E72F7"/>
    <w:rsid w:val="007F0615"/>
    <w:rsid w:val="007F0C38"/>
    <w:rsid w:val="007F0E08"/>
    <w:rsid w:val="007F1E70"/>
    <w:rsid w:val="007F203D"/>
    <w:rsid w:val="007F2335"/>
    <w:rsid w:val="007F32B5"/>
    <w:rsid w:val="007F396E"/>
    <w:rsid w:val="007F47BF"/>
    <w:rsid w:val="007F583A"/>
    <w:rsid w:val="007F5B55"/>
    <w:rsid w:val="007F5E54"/>
    <w:rsid w:val="007F6344"/>
    <w:rsid w:val="007F71FF"/>
    <w:rsid w:val="008018B3"/>
    <w:rsid w:val="00801A8F"/>
    <w:rsid w:val="00802241"/>
    <w:rsid w:val="0080278B"/>
    <w:rsid w:val="00802B20"/>
    <w:rsid w:val="00803639"/>
    <w:rsid w:val="0080364F"/>
    <w:rsid w:val="00803F35"/>
    <w:rsid w:val="008058C1"/>
    <w:rsid w:val="0080626F"/>
    <w:rsid w:val="008065D6"/>
    <w:rsid w:val="00806AC5"/>
    <w:rsid w:val="00806B3B"/>
    <w:rsid w:val="00811369"/>
    <w:rsid w:val="0081158F"/>
    <w:rsid w:val="00812407"/>
    <w:rsid w:val="00813E59"/>
    <w:rsid w:val="00813F10"/>
    <w:rsid w:val="008145CF"/>
    <w:rsid w:val="00814630"/>
    <w:rsid w:val="00815709"/>
    <w:rsid w:val="00815C92"/>
    <w:rsid w:val="00816B85"/>
    <w:rsid w:val="00816E16"/>
    <w:rsid w:val="008170F2"/>
    <w:rsid w:val="0082010C"/>
    <w:rsid w:val="00820F0A"/>
    <w:rsid w:val="0082190D"/>
    <w:rsid w:val="00822617"/>
    <w:rsid w:val="008226B8"/>
    <w:rsid w:val="0082273F"/>
    <w:rsid w:val="00823016"/>
    <w:rsid w:val="008234B4"/>
    <w:rsid w:val="00823574"/>
    <w:rsid w:val="00824BBF"/>
    <w:rsid w:val="00824EA5"/>
    <w:rsid w:val="0082568B"/>
    <w:rsid w:val="008259A5"/>
    <w:rsid w:val="00827502"/>
    <w:rsid w:val="00831936"/>
    <w:rsid w:val="00831ACE"/>
    <w:rsid w:val="00831CEB"/>
    <w:rsid w:val="00831F94"/>
    <w:rsid w:val="00832068"/>
    <w:rsid w:val="008323AC"/>
    <w:rsid w:val="0083242C"/>
    <w:rsid w:val="00832548"/>
    <w:rsid w:val="00832CE8"/>
    <w:rsid w:val="00832E26"/>
    <w:rsid w:val="008331AC"/>
    <w:rsid w:val="00833449"/>
    <w:rsid w:val="0083353F"/>
    <w:rsid w:val="00834B50"/>
    <w:rsid w:val="00835823"/>
    <w:rsid w:val="00835E96"/>
    <w:rsid w:val="00836637"/>
    <w:rsid w:val="008368AE"/>
    <w:rsid w:val="00837695"/>
    <w:rsid w:val="00840081"/>
    <w:rsid w:val="008400BC"/>
    <w:rsid w:val="00840AED"/>
    <w:rsid w:val="00840BA3"/>
    <w:rsid w:val="0084152D"/>
    <w:rsid w:val="008419B2"/>
    <w:rsid w:val="00842D42"/>
    <w:rsid w:val="00843227"/>
    <w:rsid w:val="00843EAD"/>
    <w:rsid w:val="008442D6"/>
    <w:rsid w:val="008444C7"/>
    <w:rsid w:val="0084729A"/>
    <w:rsid w:val="00851749"/>
    <w:rsid w:val="00851796"/>
    <w:rsid w:val="008534CC"/>
    <w:rsid w:val="00853828"/>
    <w:rsid w:val="00854FF7"/>
    <w:rsid w:val="00855ABD"/>
    <w:rsid w:val="00857332"/>
    <w:rsid w:val="00857450"/>
    <w:rsid w:val="00857ACD"/>
    <w:rsid w:val="00857C6F"/>
    <w:rsid w:val="00860A4C"/>
    <w:rsid w:val="00861188"/>
    <w:rsid w:val="008612F8"/>
    <w:rsid w:val="0086174A"/>
    <w:rsid w:val="00861E72"/>
    <w:rsid w:val="00863CC7"/>
    <w:rsid w:val="00863CE1"/>
    <w:rsid w:val="00863D7A"/>
    <w:rsid w:val="008644C4"/>
    <w:rsid w:val="00864E30"/>
    <w:rsid w:val="00864FB0"/>
    <w:rsid w:val="008658D4"/>
    <w:rsid w:val="00865FE3"/>
    <w:rsid w:val="00867014"/>
    <w:rsid w:val="00867925"/>
    <w:rsid w:val="00867E2D"/>
    <w:rsid w:val="0087001C"/>
    <w:rsid w:val="00870681"/>
    <w:rsid w:val="008712DF"/>
    <w:rsid w:val="00872832"/>
    <w:rsid w:val="008748F3"/>
    <w:rsid w:val="0087584F"/>
    <w:rsid w:val="00875EC3"/>
    <w:rsid w:val="00880E2B"/>
    <w:rsid w:val="00880F0B"/>
    <w:rsid w:val="00881930"/>
    <w:rsid w:val="00881A77"/>
    <w:rsid w:val="00881CCB"/>
    <w:rsid w:val="008821D9"/>
    <w:rsid w:val="00882A02"/>
    <w:rsid w:val="00883575"/>
    <w:rsid w:val="00884B2C"/>
    <w:rsid w:val="008850E4"/>
    <w:rsid w:val="00885AC9"/>
    <w:rsid w:val="00886002"/>
    <w:rsid w:val="00886677"/>
    <w:rsid w:val="008870CD"/>
    <w:rsid w:val="0089012B"/>
    <w:rsid w:val="00890258"/>
    <w:rsid w:val="0089070C"/>
    <w:rsid w:val="00890848"/>
    <w:rsid w:val="00890FD0"/>
    <w:rsid w:val="00891657"/>
    <w:rsid w:val="008952E5"/>
    <w:rsid w:val="008964C1"/>
    <w:rsid w:val="0089752B"/>
    <w:rsid w:val="008A008D"/>
    <w:rsid w:val="008A0AA3"/>
    <w:rsid w:val="008A36C1"/>
    <w:rsid w:val="008A3A1E"/>
    <w:rsid w:val="008A45A8"/>
    <w:rsid w:val="008A463B"/>
    <w:rsid w:val="008A4A4F"/>
    <w:rsid w:val="008A55A6"/>
    <w:rsid w:val="008A7014"/>
    <w:rsid w:val="008A7664"/>
    <w:rsid w:val="008A76B7"/>
    <w:rsid w:val="008B09ED"/>
    <w:rsid w:val="008B1686"/>
    <w:rsid w:val="008B3B70"/>
    <w:rsid w:val="008B40B1"/>
    <w:rsid w:val="008B4747"/>
    <w:rsid w:val="008B4A07"/>
    <w:rsid w:val="008B5080"/>
    <w:rsid w:val="008B691E"/>
    <w:rsid w:val="008B6955"/>
    <w:rsid w:val="008B6F61"/>
    <w:rsid w:val="008B76A9"/>
    <w:rsid w:val="008C1698"/>
    <w:rsid w:val="008C18D1"/>
    <w:rsid w:val="008C1BA5"/>
    <w:rsid w:val="008C2450"/>
    <w:rsid w:val="008C2D58"/>
    <w:rsid w:val="008C2E57"/>
    <w:rsid w:val="008C2FAD"/>
    <w:rsid w:val="008C3BDE"/>
    <w:rsid w:val="008C4110"/>
    <w:rsid w:val="008C4D23"/>
    <w:rsid w:val="008C5DBA"/>
    <w:rsid w:val="008C79B5"/>
    <w:rsid w:val="008D0648"/>
    <w:rsid w:val="008D06E5"/>
    <w:rsid w:val="008D1C99"/>
    <w:rsid w:val="008D2076"/>
    <w:rsid w:val="008D26EC"/>
    <w:rsid w:val="008D2E28"/>
    <w:rsid w:val="008D34EE"/>
    <w:rsid w:val="008D42EE"/>
    <w:rsid w:val="008D4EA1"/>
    <w:rsid w:val="008D621E"/>
    <w:rsid w:val="008D6409"/>
    <w:rsid w:val="008D6673"/>
    <w:rsid w:val="008D6FC6"/>
    <w:rsid w:val="008D7658"/>
    <w:rsid w:val="008D791B"/>
    <w:rsid w:val="008D7B12"/>
    <w:rsid w:val="008E03EC"/>
    <w:rsid w:val="008E04D7"/>
    <w:rsid w:val="008E11A8"/>
    <w:rsid w:val="008E2316"/>
    <w:rsid w:val="008E2749"/>
    <w:rsid w:val="008E32D3"/>
    <w:rsid w:val="008E336D"/>
    <w:rsid w:val="008E3D46"/>
    <w:rsid w:val="008E3E09"/>
    <w:rsid w:val="008E47BB"/>
    <w:rsid w:val="008E4B0F"/>
    <w:rsid w:val="008E55BC"/>
    <w:rsid w:val="008E5DEE"/>
    <w:rsid w:val="008E7432"/>
    <w:rsid w:val="008E75E2"/>
    <w:rsid w:val="008E7AAF"/>
    <w:rsid w:val="008F0898"/>
    <w:rsid w:val="008F0EDE"/>
    <w:rsid w:val="008F145B"/>
    <w:rsid w:val="008F1830"/>
    <w:rsid w:val="008F24AF"/>
    <w:rsid w:val="008F27E3"/>
    <w:rsid w:val="008F2DE6"/>
    <w:rsid w:val="008F3011"/>
    <w:rsid w:val="008F3178"/>
    <w:rsid w:val="008F4709"/>
    <w:rsid w:val="008F4CE9"/>
    <w:rsid w:val="008F5522"/>
    <w:rsid w:val="008F5901"/>
    <w:rsid w:val="008F5A30"/>
    <w:rsid w:val="008F5B74"/>
    <w:rsid w:val="008F5F8E"/>
    <w:rsid w:val="008F6FB2"/>
    <w:rsid w:val="008F7E13"/>
    <w:rsid w:val="00900E50"/>
    <w:rsid w:val="00900FB9"/>
    <w:rsid w:val="00901291"/>
    <w:rsid w:val="00901747"/>
    <w:rsid w:val="00901AA1"/>
    <w:rsid w:val="00901C39"/>
    <w:rsid w:val="0090249B"/>
    <w:rsid w:val="00902B7F"/>
    <w:rsid w:val="00902FFD"/>
    <w:rsid w:val="00904D41"/>
    <w:rsid w:val="009051F3"/>
    <w:rsid w:val="00906BB6"/>
    <w:rsid w:val="00906C8C"/>
    <w:rsid w:val="009070AA"/>
    <w:rsid w:val="00907119"/>
    <w:rsid w:val="009100F8"/>
    <w:rsid w:val="00910121"/>
    <w:rsid w:val="00910CD7"/>
    <w:rsid w:val="009122FA"/>
    <w:rsid w:val="009128DD"/>
    <w:rsid w:val="00912B97"/>
    <w:rsid w:val="00912CAB"/>
    <w:rsid w:val="00913D55"/>
    <w:rsid w:val="00914714"/>
    <w:rsid w:val="009147C4"/>
    <w:rsid w:val="009148C3"/>
    <w:rsid w:val="00915015"/>
    <w:rsid w:val="009150F3"/>
    <w:rsid w:val="00915133"/>
    <w:rsid w:val="00915D20"/>
    <w:rsid w:val="009161D7"/>
    <w:rsid w:val="00916437"/>
    <w:rsid w:val="009165F3"/>
    <w:rsid w:val="0091741A"/>
    <w:rsid w:val="00917621"/>
    <w:rsid w:val="009206D9"/>
    <w:rsid w:val="0092261F"/>
    <w:rsid w:val="0092269B"/>
    <w:rsid w:val="009227FC"/>
    <w:rsid w:val="00922F26"/>
    <w:rsid w:val="00923DA7"/>
    <w:rsid w:val="00924F15"/>
    <w:rsid w:val="00926144"/>
    <w:rsid w:val="00926552"/>
    <w:rsid w:val="009270F4"/>
    <w:rsid w:val="00927B9C"/>
    <w:rsid w:val="0093158E"/>
    <w:rsid w:val="00931612"/>
    <w:rsid w:val="00931CBF"/>
    <w:rsid w:val="0093277C"/>
    <w:rsid w:val="00932FDD"/>
    <w:rsid w:val="00932FE2"/>
    <w:rsid w:val="00933491"/>
    <w:rsid w:val="00933854"/>
    <w:rsid w:val="00934010"/>
    <w:rsid w:val="0093404C"/>
    <w:rsid w:val="00935D88"/>
    <w:rsid w:val="00936F2C"/>
    <w:rsid w:val="0093794D"/>
    <w:rsid w:val="00940362"/>
    <w:rsid w:val="0094070D"/>
    <w:rsid w:val="00940879"/>
    <w:rsid w:val="0094177E"/>
    <w:rsid w:val="00942CE2"/>
    <w:rsid w:val="00942F93"/>
    <w:rsid w:val="00945053"/>
    <w:rsid w:val="009462A9"/>
    <w:rsid w:val="0094633D"/>
    <w:rsid w:val="0094735C"/>
    <w:rsid w:val="0094784F"/>
    <w:rsid w:val="00947F9A"/>
    <w:rsid w:val="009500C4"/>
    <w:rsid w:val="00950855"/>
    <w:rsid w:val="00950AB2"/>
    <w:rsid w:val="00950CB8"/>
    <w:rsid w:val="0095104E"/>
    <w:rsid w:val="0095171C"/>
    <w:rsid w:val="00953A8B"/>
    <w:rsid w:val="00953FF0"/>
    <w:rsid w:val="0095505E"/>
    <w:rsid w:val="00955F97"/>
    <w:rsid w:val="00956145"/>
    <w:rsid w:val="0096071F"/>
    <w:rsid w:val="00960EC4"/>
    <w:rsid w:val="00961A8C"/>
    <w:rsid w:val="00962DBC"/>
    <w:rsid w:val="0096417E"/>
    <w:rsid w:val="00967923"/>
    <w:rsid w:val="0097059F"/>
    <w:rsid w:val="00970FCE"/>
    <w:rsid w:val="00971112"/>
    <w:rsid w:val="00971DF0"/>
    <w:rsid w:val="0097370C"/>
    <w:rsid w:val="009744F0"/>
    <w:rsid w:val="00974708"/>
    <w:rsid w:val="00974E0F"/>
    <w:rsid w:val="00975635"/>
    <w:rsid w:val="0097631E"/>
    <w:rsid w:val="00976DEF"/>
    <w:rsid w:val="00981C94"/>
    <w:rsid w:val="009820D8"/>
    <w:rsid w:val="009824B6"/>
    <w:rsid w:val="0098263F"/>
    <w:rsid w:val="0098295B"/>
    <w:rsid w:val="00984508"/>
    <w:rsid w:val="00984530"/>
    <w:rsid w:val="0098463B"/>
    <w:rsid w:val="0098474F"/>
    <w:rsid w:val="00984F03"/>
    <w:rsid w:val="0098605E"/>
    <w:rsid w:val="0098606F"/>
    <w:rsid w:val="009869A2"/>
    <w:rsid w:val="0098769B"/>
    <w:rsid w:val="0099011B"/>
    <w:rsid w:val="009909A8"/>
    <w:rsid w:val="00991033"/>
    <w:rsid w:val="0099104D"/>
    <w:rsid w:val="0099130D"/>
    <w:rsid w:val="0099272A"/>
    <w:rsid w:val="00992BB6"/>
    <w:rsid w:val="00992C16"/>
    <w:rsid w:val="00992CCC"/>
    <w:rsid w:val="00993705"/>
    <w:rsid w:val="0099588D"/>
    <w:rsid w:val="00997131"/>
    <w:rsid w:val="0099752D"/>
    <w:rsid w:val="009976E0"/>
    <w:rsid w:val="009A0552"/>
    <w:rsid w:val="009A0D2A"/>
    <w:rsid w:val="009A1122"/>
    <w:rsid w:val="009A117B"/>
    <w:rsid w:val="009A27C0"/>
    <w:rsid w:val="009A2923"/>
    <w:rsid w:val="009A3E65"/>
    <w:rsid w:val="009A41FD"/>
    <w:rsid w:val="009A44E6"/>
    <w:rsid w:val="009A6611"/>
    <w:rsid w:val="009A6B83"/>
    <w:rsid w:val="009B0674"/>
    <w:rsid w:val="009B0773"/>
    <w:rsid w:val="009B0A3C"/>
    <w:rsid w:val="009B1A12"/>
    <w:rsid w:val="009B1AD6"/>
    <w:rsid w:val="009B1C62"/>
    <w:rsid w:val="009B2406"/>
    <w:rsid w:val="009B24A6"/>
    <w:rsid w:val="009B2CE6"/>
    <w:rsid w:val="009B309F"/>
    <w:rsid w:val="009B30CD"/>
    <w:rsid w:val="009B3115"/>
    <w:rsid w:val="009B35F6"/>
    <w:rsid w:val="009B37BB"/>
    <w:rsid w:val="009B4694"/>
    <w:rsid w:val="009B4A4E"/>
    <w:rsid w:val="009B4AE7"/>
    <w:rsid w:val="009B4C18"/>
    <w:rsid w:val="009B502B"/>
    <w:rsid w:val="009B6311"/>
    <w:rsid w:val="009B66AB"/>
    <w:rsid w:val="009C01B7"/>
    <w:rsid w:val="009C0391"/>
    <w:rsid w:val="009C0672"/>
    <w:rsid w:val="009C159C"/>
    <w:rsid w:val="009C1611"/>
    <w:rsid w:val="009C16DA"/>
    <w:rsid w:val="009C1F53"/>
    <w:rsid w:val="009C2BE9"/>
    <w:rsid w:val="009C3676"/>
    <w:rsid w:val="009C3880"/>
    <w:rsid w:val="009C3AB4"/>
    <w:rsid w:val="009C3C21"/>
    <w:rsid w:val="009C4C59"/>
    <w:rsid w:val="009C56F3"/>
    <w:rsid w:val="009C5857"/>
    <w:rsid w:val="009C6060"/>
    <w:rsid w:val="009C63DD"/>
    <w:rsid w:val="009C73E1"/>
    <w:rsid w:val="009C7A2E"/>
    <w:rsid w:val="009C7AE8"/>
    <w:rsid w:val="009D1DC9"/>
    <w:rsid w:val="009D30FD"/>
    <w:rsid w:val="009D51DC"/>
    <w:rsid w:val="009D53C9"/>
    <w:rsid w:val="009D69C6"/>
    <w:rsid w:val="009D6DED"/>
    <w:rsid w:val="009D6EAD"/>
    <w:rsid w:val="009D7F07"/>
    <w:rsid w:val="009E0A03"/>
    <w:rsid w:val="009E0D92"/>
    <w:rsid w:val="009E382C"/>
    <w:rsid w:val="009E3D77"/>
    <w:rsid w:val="009E3F27"/>
    <w:rsid w:val="009E4D1D"/>
    <w:rsid w:val="009E5725"/>
    <w:rsid w:val="009E6F1B"/>
    <w:rsid w:val="009E7133"/>
    <w:rsid w:val="009E715D"/>
    <w:rsid w:val="009E71AD"/>
    <w:rsid w:val="009E7643"/>
    <w:rsid w:val="009E7E2D"/>
    <w:rsid w:val="009E7E8F"/>
    <w:rsid w:val="009F001B"/>
    <w:rsid w:val="009F195D"/>
    <w:rsid w:val="009F215F"/>
    <w:rsid w:val="009F2590"/>
    <w:rsid w:val="009F272B"/>
    <w:rsid w:val="009F36E8"/>
    <w:rsid w:val="009F3857"/>
    <w:rsid w:val="009F3941"/>
    <w:rsid w:val="009F4196"/>
    <w:rsid w:val="009F4ED0"/>
    <w:rsid w:val="009F51AF"/>
    <w:rsid w:val="009F625C"/>
    <w:rsid w:val="009F651F"/>
    <w:rsid w:val="009F7DBF"/>
    <w:rsid w:val="00A000E3"/>
    <w:rsid w:val="00A0031F"/>
    <w:rsid w:val="00A008F7"/>
    <w:rsid w:val="00A016FC"/>
    <w:rsid w:val="00A01ECF"/>
    <w:rsid w:val="00A01FB0"/>
    <w:rsid w:val="00A02531"/>
    <w:rsid w:val="00A029A6"/>
    <w:rsid w:val="00A02CD6"/>
    <w:rsid w:val="00A03DF4"/>
    <w:rsid w:val="00A03F6D"/>
    <w:rsid w:val="00A04E69"/>
    <w:rsid w:val="00A0566F"/>
    <w:rsid w:val="00A05B23"/>
    <w:rsid w:val="00A07382"/>
    <w:rsid w:val="00A10B93"/>
    <w:rsid w:val="00A10BAA"/>
    <w:rsid w:val="00A1111F"/>
    <w:rsid w:val="00A11C21"/>
    <w:rsid w:val="00A13F9C"/>
    <w:rsid w:val="00A142A5"/>
    <w:rsid w:val="00A14645"/>
    <w:rsid w:val="00A14785"/>
    <w:rsid w:val="00A14989"/>
    <w:rsid w:val="00A15A16"/>
    <w:rsid w:val="00A15D1E"/>
    <w:rsid w:val="00A16CFF"/>
    <w:rsid w:val="00A172C8"/>
    <w:rsid w:val="00A17B80"/>
    <w:rsid w:val="00A17EFA"/>
    <w:rsid w:val="00A2051C"/>
    <w:rsid w:val="00A20529"/>
    <w:rsid w:val="00A20E2E"/>
    <w:rsid w:val="00A218B6"/>
    <w:rsid w:val="00A22652"/>
    <w:rsid w:val="00A229F7"/>
    <w:rsid w:val="00A22E5F"/>
    <w:rsid w:val="00A22E62"/>
    <w:rsid w:val="00A237E6"/>
    <w:rsid w:val="00A23840"/>
    <w:rsid w:val="00A23BFB"/>
    <w:rsid w:val="00A27938"/>
    <w:rsid w:val="00A27990"/>
    <w:rsid w:val="00A27FB8"/>
    <w:rsid w:val="00A301DD"/>
    <w:rsid w:val="00A303A7"/>
    <w:rsid w:val="00A32374"/>
    <w:rsid w:val="00A3246F"/>
    <w:rsid w:val="00A32CE9"/>
    <w:rsid w:val="00A33C96"/>
    <w:rsid w:val="00A34D0E"/>
    <w:rsid w:val="00A35104"/>
    <w:rsid w:val="00A35156"/>
    <w:rsid w:val="00A3574C"/>
    <w:rsid w:val="00A400A3"/>
    <w:rsid w:val="00A402BA"/>
    <w:rsid w:val="00A42450"/>
    <w:rsid w:val="00A42A07"/>
    <w:rsid w:val="00A42D69"/>
    <w:rsid w:val="00A42DEF"/>
    <w:rsid w:val="00A44496"/>
    <w:rsid w:val="00A45598"/>
    <w:rsid w:val="00A466E3"/>
    <w:rsid w:val="00A468C3"/>
    <w:rsid w:val="00A46BD3"/>
    <w:rsid w:val="00A46D45"/>
    <w:rsid w:val="00A47599"/>
    <w:rsid w:val="00A47818"/>
    <w:rsid w:val="00A5034B"/>
    <w:rsid w:val="00A509EF"/>
    <w:rsid w:val="00A50ABB"/>
    <w:rsid w:val="00A51047"/>
    <w:rsid w:val="00A51B62"/>
    <w:rsid w:val="00A51F09"/>
    <w:rsid w:val="00A51FA5"/>
    <w:rsid w:val="00A52113"/>
    <w:rsid w:val="00A52253"/>
    <w:rsid w:val="00A526D5"/>
    <w:rsid w:val="00A53224"/>
    <w:rsid w:val="00A53975"/>
    <w:rsid w:val="00A53CA5"/>
    <w:rsid w:val="00A542E0"/>
    <w:rsid w:val="00A5581C"/>
    <w:rsid w:val="00A55C70"/>
    <w:rsid w:val="00A5627D"/>
    <w:rsid w:val="00A56920"/>
    <w:rsid w:val="00A5695B"/>
    <w:rsid w:val="00A57424"/>
    <w:rsid w:val="00A578F1"/>
    <w:rsid w:val="00A59EFF"/>
    <w:rsid w:val="00A605FF"/>
    <w:rsid w:val="00A60AFA"/>
    <w:rsid w:val="00A60B42"/>
    <w:rsid w:val="00A60D79"/>
    <w:rsid w:val="00A60EEB"/>
    <w:rsid w:val="00A61BD2"/>
    <w:rsid w:val="00A62446"/>
    <w:rsid w:val="00A625C1"/>
    <w:rsid w:val="00A62C2E"/>
    <w:rsid w:val="00A62D05"/>
    <w:rsid w:val="00A64648"/>
    <w:rsid w:val="00A64FE3"/>
    <w:rsid w:val="00A654CA"/>
    <w:rsid w:val="00A65D89"/>
    <w:rsid w:val="00A661D3"/>
    <w:rsid w:val="00A66BAF"/>
    <w:rsid w:val="00A67901"/>
    <w:rsid w:val="00A70A7F"/>
    <w:rsid w:val="00A71A64"/>
    <w:rsid w:val="00A724E2"/>
    <w:rsid w:val="00A72503"/>
    <w:rsid w:val="00A743C7"/>
    <w:rsid w:val="00A75166"/>
    <w:rsid w:val="00A75A41"/>
    <w:rsid w:val="00A7650E"/>
    <w:rsid w:val="00A76B27"/>
    <w:rsid w:val="00A770D6"/>
    <w:rsid w:val="00A7778D"/>
    <w:rsid w:val="00A77B75"/>
    <w:rsid w:val="00A80C82"/>
    <w:rsid w:val="00A81073"/>
    <w:rsid w:val="00A81751"/>
    <w:rsid w:val="00A81A59"/>
    <w:rsid w:val="00A81AC2"/>
    <w:rsid w:val="00A825AF"/>
    <w:rsid w:val="00A8281A"/>
    <w:rsid w:val="00A82ABB"/>
    <w:rsid w:val="00A82E52"/>
    <w:rsid w:val="00A83284"/>
    <w:rsid w:val="00A83E39"/>
    <w:rsid w:val="00A84111"/>
    <w:rsid w:val="00A84124"/>
    <w:rsid w:val="00A84670"/>
    <w:rsid w:val="00A847E4"/>
    <w:rsid w:val="00A85283"/>
    <w:rsid w:val="00A8548E"/>
    <w:rsid w:val="00A86637"/>
    <w:rsid w:val="00A86883"/>
    <w:rsid w:val="00A8693E"/>
    <w:rsid w:val="00A875F6"/>
    <w:rsid w:val="00A879D4"/>
    <w:rsid w:val="00A87F15"/>
    <w:rsid w:val="00A900D0"/>
    <w:rsid w:val="00A90313"/>
    <w:rsid w:val="00A905A5"/>
    <w:rsid w:val="00A90A77"/>
    <w:rsid w:val="00A90F56"/>
    <w:rsid w:val="00A911BF"/>
    <w:rsid w:val="00A91F32"/>
    <w:rsid w:val="00A91F64"/>
    <w:rsid w:val="00A92E20"/>
    <w:rsid w:val="00A92ED1"/>
    <w:rsid w:val="00A93CE3"/>
    <w:rsid w:val="00A94926"/>
    <w:rsid w:val="00A949C5"/>
    <w:rsid w:val="00A949FD"/>
    <w:rsid w:val="00A9571A"/>
    <w:rsid w:val="00A9579B"/>
    <w:rsid w:val="00A95C73"/>
    <w:rsid w:val="00A95DEC"/>
    <w:rsid w:val="00A9778B"/>
    <w:rsid w:val="00A9787C"/>
    <w:rsid w:val="00AA03C6"/>
    <w:rsid w:val="00AA074B"/>
    <w:rsid w:val="00AA081A"/>
    <w:rsid w:val="00AA0DA8"/>
    <w:rsid w:val="00AA0DFD"/>
    <w:rsid w:val="00AA1326"/>
    <w:rsid w:val="00AA1BD9"/>
    <w:rsid w:val="00AA1D50"/>
    <w:rsid w:val="00AA23EC"/>
    <w:rsid w:val="00AA26C7"/>
    <w:rsid w:val="00AA307B"/>
    <w:rsid w:val="00AA30DB"/>
    <w:rsid w:val="00AA4098"/>
    <w:rsid w:val="00AA4386"/>
    <w:rsid w:val="00AA455C"/>
    <w:rsid w:val="00AA6F9C"/>
    <w:rsid w:val="00AB00AF"/>
    <w:rsid w:val="00AB18FD"/>
    <w:rsid w:val="00AB1C58"/>
    <w:rsid w:val="00AB1DCE"/>
    <w:rsid w:val="00AB25AD"/>
    <w:rsid w:val="00AB29D7"/>
    <w:rsid w:val="00AB322E"/>
    <w:rsid w:val="00AB4100"/>
    <w:rsid w:val="00AB5227"/>
    <w:rsid w:val="00AB6781"/>
    <w:rsid w:val="00AB70EA"/>
    <w:rsid w:val="00AB743D"/>
    <w:rsid w:val="00AB746B"/>
    <w:rsid w:val="00AB77F5"/>
    <w:rsid w:val="00AC0C38"/>
    <w:rsid w:val="00AC0EB9"/>
    <w:rsid w:val="00AC118A"/>
    <w:rsid w:val="00AC11AC"/>
    <w:rsid w:val="00AC1302"/>
    <w:rsid w:val="00AC21D8"/>
    <w:rsid w:val="00AC4530"/>
    <w:rsid w:val="00AC4603"/>
    <w:rsid w:val="00AC4E9B"/>
    <w:rsid w:val="00AC65B6"/>
    <w:rsid w:val="00AC6A57"/>
    <w:rsid w:val="00AC7820"/>
    <w:rsid w:val="00AC7854"/>
    <w:rsid w:val="00AD0107"/>
    <w:rsid w:val="00AD138E"/>
    <w:rsid w:val="00AD1860"/>
    <w:rsid w:val="00AD1874"/>
    <w:rsid w:val="00AD3C4E"/>
    <w:rsid w:val="00AD3E26"/>
    <w:rsid w:val="00AD5142"/>
    <w:rsid w:val="00AD6199"/>
    <w:rsid w:val="00AD62FF"/>
    <w:rsid w:val="00AD6E35"/>
    <w:rsid w:val="00AD72AE"/>
    <w:rsid w:val="00AD7ECC"/>
    <w:rsid w:val="00AE0461"/>
    <w:rsid w:val="00AE0B9B"/>
    <w:rsid w:val="00AE1020"/>
    <w:rsid w:val="00AE197E"/>
    <w:rsid w:val="00AE207B"/>
    <w:rsid w:val="00AE2E11"/>
    <w:rsid w:val="00AE41D0"/>
    <w:rsid w:val="00AE5449"/>
    <w:rsid w:val="00AE5D75"/>
    <w:rsid w:val="00AE5DCE"/>
    <w:rsid w:val="00AE78D0"/>
    <w:rsid w:val="00AE7A22"/>
    <w:rsid w:val="00AE7BFD"/>
    <w:rsid w:val="00AF00B8"/>
    <w:rsid w:val="00AF0F38"/>
    <w:rsid w:val="00AF3127"/>
    <w:rsid w:val="00AF654D"/>
    <w:rsid w:val="00AF687E"/>
    <w:rsid w:val="00AF7A35"/>
    <w:rsid w:val="00B014AF"/>
    <w:rsid w:val="00B014BC"/>
    <w:rsid w:val="00B02034"/>
    <w:rsid w:val="00B03866"/>
    <w:rsid w:val="00B03BFA"/>
    <w:rsid w:val="00B04569"/>
    <w:rsid w:val="00B04D62"/>
    <w:rsid w:val="00B052BF"/>
    <w:rsid w:val="00B06159"/>
    <w:rsid w:val="00B06A19"/>
    <w:rsid w:val="00B07DF0"/>
    <w:rsid w:val="00B07F65"/>
    <w:rsid w:val="00B104D8"/>
    <w:rsid w:val="00B11C18"/>
    <w:rsid w:val="00B11CC8"/>
    <w:rsid w:val="00B11FDE"/>
    <w:rsid w:val="00B122BB"/>
    <w:rsid w:val="00B126B5"/>
    <w:rsid w:val="00B129C0"/>
    <w:rsid w:val="00B13094"/>
    <w:rsid w:val="00B14FFE"/>
    <w:rsid w:val="00B15E26"/>
    <w:rsid w:val="00B16735"/>
    <w:rsid w:val="00B1691B"/>
    <w:rsid w:val="00B16E13"/>
    <w:rsid w:val="00B16E2D"/>
    <w:rsid w:val="00B179EA"/>
    <w:rsid w:val="00B203A2"/>
    <w:rsid w:val="00B20FE3"/>
    <w:rsid w:val="00B2138A"/>
    <w:rsid w:val="00B21667"/>
    <w:rsid w:val="00B2196C"/>
    <w:rsid w:val="00B22E48"/>
    <w:rsid w:val="00B23F99"/>
    <w:rsid w:val="00B24B6E"/>
    <w:rsid w:val="00B25A2F"/>
    <w:rsid w:val="00B26602"/>
    <w:rsid w:val="00B2670B"/>
    <w:rsid w:val="00B27174"/>
    <w:rsid w:val="00B2791D"/>
    <w:rsid w:val="00B27A06"/>
    <w:rsid w:val="00B30204"/>
    <w:rsid w:val="00B30897"/>
    <w:rsid w:val="00B30D03"/>
    <w:rsid w:val="00B31476"/>
    <w:rsid w:val="00B3207A"/>
    <w:rsid w:val="00B32AED"/>
    <w:rsid w:val="00B3373E"/>
    <w:rsid w:val="00B33DA1"/>
    <w:rsid w:val="00B3405E"/>
    <w:rsid w:val="00B35633"/>
    <w:rsid w:val="00B357B4"/>
    <w:rsid w:val="00B36850"/>
    <w:rsid w:val="00B36D2C"/>
    <w:rsid w:val="00B3700C"/>
    <w:rsid w:val="00B37729"/>
    <w:rsid w:val="00B40B6E"/>
    <w:rsid w:val="00B40B98"/>
    <w:rsid w:val="00B40EBF"/>
    <w:rsid w:val="00B42068"/>
    <w:rsid w:val="00B427DA"/>
    <w:rsid w:val="00B4285B"/>
    <w:rsid w:val="00B429EB"/>
    <w:rsid w:val="00B43831"/>
    <w:rsid w:val="00B447B8"/>
    <w:rsid w:val="00B458CB"/>
    <w:rsid w:val="00B4593C"/>
    <w:rsid w:val="00B46A87"/>
    <w:rsid w:val="00B47DAE"/>
    <w:rsid w:val="00B50C39"/>
    <w:rsid w:val="00B518F9"/>
    <w:rsid w:val="00B52471"/>
    <w:rsid w:val="00B52A3C"/>
    <w:rsid w:val="00B53039"/>
    <w:rsid w:val="00B53BD4"/>
    <w:rsid w:val="00B53F7D"/>
    <w:rsid w:val="00B540D5"/>
    <w:rsid w:val="00B54107"/>
    <w:rsid w:val="00B5436C"/>
    <w:rsid w:val="00B54EF1"/>
    <w:rsid w:val="00B552E2"/>
    <w:rsid w:val="00B5533E"/>
    <w:rsid w:val="00B55CCB"/>
    <w:rsid w:val="00B568B0"/>
    <w:rsid w:val="00B5789D"/>
    <w:rsid w:val="00B57DF1"/>
    <w:rsid w:val="00B60B98"/>
    <w:rsid w:val="00B60C11"/>
    <w:rsid w:val="00B610AE"/>
    <w:rsid w:val="00B617C7"/>
    <w:rsid w:val="00B62A7D"/>
    <w:rsid w:val="00B63662"/>
    <w:rsid w:val="00B639C2"/>
    <w:rsid w:val="00B63AA5"/>
    <w:rsid w:val="00B66146"/>
    <w:rsid w:val="00B67DC4"/>
    <w:rsid w:val="00B67F5F"/>
    <w:rsid w:val="00B71595"/>
    <w:rsid w:val="00B721A1"/>
    <w:rsid w:val="00B727D5"/>
    <w:rsid w:val="00B72BB5"/>
    <w:rsid w:val="00B733E5"/>
    <w:rsid w:val="00B73A95"/>
    <w:rsid w:val="00B74261"/>
    <w:rsid w:val="00B75CDE"/>
    <w:rsid w:val="00B760E3"/>
    <w:rsid w:val="00B77802"/>
    <w:rsid w:val="00B77E46"/>
    <w:rsid w:val="00B80100"/>
    <w:rsid w:val="00B8073F"/>
    <w:rsid w:val="00B811F1"/>
    <w:rsid w:val="00B8141E"/>
    <w:rsid w:val="00B835DD"/>
    <w:rsid w:val="00B83ED2"/>
    <w:rsid w:val="00B84A99"/>
    <w:rsid w:val="00B84BD8"/>
    <w:rsid w:val="00B85466"/>
    <w:rsid w:val="00B86106"/>
    <w:rsid w:val="00B8667F"/>
    <w:rsid w:val="00B86F47"/>
    <w:rsid w:val="00B87344"/>
    <w:rsid w:val="00B87964"/>
    <w:rsid w:val="00B87C12"/>
    <w:rsid w:val="00B90E20"/>
    <w:rsid w:val="00B91ABA"/>
    <w:rsid w:val="00B920A2"/>
    <w:rsid w:val="00B939EE"/>
    <w:rsid w:val="00B945E7"/>
    <w:rsid w:val="00B964F1"/>
    <w:rsid w:val="00B965FF"/>
    <w:rsid w:val="00B975E8"/>
    <w:rsid w:val="00BA0046"/>
    <w:rsid w:val="00BA2657"/>
    <w:rsid w:val="00BA2B6C"/>
    <w:rsid w:val="00BA4469"/>
    <w:rsid w:val="00BA455E"/>
    <w:rsid w:val="00BA4753"/>
    <w:rsid w:val="00BA4859"/>
    <w:rsid w:val="00BA52E5"/>
    <w:rsid w:val="00BA6D61"/>
    <w:rsid w:val="00BA6DFE"/>
    <w:rsid w:val="00BB055D"/>
    <w:rsid w:val="00BB091B"/>
    <w:rsid w:val="00BB0AC0"/>
    <w:rsid w:val="00BB3083"/>
    <w:rsid w:val="00BB35E6"/>
    <w:rsid w:val="00BB3CA7"/>
    <w:rsid w:val="00BB3EF2"/>
    <w:rsid w:val="00BB4222"/>
    <w:rsid w:val="00BB4420"/>
    <w:rsid w:val="00BB496C"/>
    <w:rsid w:val="00BB4EA2"/>
    <w:rsid w:val="00BB4FE7"/>
    <w:rsid w:val="00BB5453"/>
    <w:rsid w:val="00BB5890"/>
    <w:rsid w:val="00BB5DBB"/>
    <w:rsid w:val="00BB5FA2"/>
    <w:rsid w:val="00BB6595"/>
    <w:rsid w:val="00BB6F9C"/>
    <w:rsid w:val="00BB7FF3"/>
    <w:rsid w:val="00BC0618"/>
    <w:rsid w:val="00BC06D4"/>
    <w:rsid w:val="00BC1524"/>
    <w:rsid w:val="00BC19E6"/>
    <w:rsid w:val="00BC1CF9"/>
    <w:rsid w:val="00BC345A"/>
    <w:rsid w:val="00BC34A5"/>
    <w:rsid w:val="00BC45A5"/>
    <w:rsid w:val="00BC538C"/>
    <w:rsid w:val="00BC5C59"/>
    <w:rsid w:val="00BC5D64"/>
    <w:rsid w:val="00BC5D75"/>
    <w:rsid w:val="00BD00E6"/>
    <w:rsid w:val="00BD2A9B"/>
    <w:rsid w:val="00BD2AF3"/>
    <w:rsid w:val="00BD2BF6"/>
    <w:rsid w:val="00BD3B41"/>
    <w:rsid w:val="00BD3B6B"/>
    <w:rsid w:val="00BD3E2D"/>
    <w:rsid w:val="00BD48F6"/>
    <w:rsid w:val="00BD52A1"/>
    <w:rsid w:val="00BD6116"/>
    <w:rsid w:val="00BD716D"/>
    <w:rsid w:val="00BD7698"/>
    <w:rsid w:val="00BD7A62"/>
    <w:rsid w:val="00BD7D81"/>
    <w:rsid w:val="00BE0606"/>
    <w:rsid w:val="00BE0D27"/>
    <w:rsid w:val="00BE295B"/>
    <w:rsid w:val="00BE3A26"/>
    <w:rsid w:val="00BE4370"/>
    <w:rsid w:val="00BE60D9"/>
    <w:rsid w:val="00BE7B9A"/>
    <w:rsid w:val="00BF0B54"/>
    <w:rsid w:val="00BF1CE6"/>
    <w:rsid w:val="00BF3792"/>
    <w:rsid w:val="00BF3E18"/>
    <w:rsid w:val="00BF42F2"/>
    <w:rsid w:val="00BF439E"/>
    <w:rsid w:val="00BF5185"/>
    <w:rsid w:val="00BF538E"/>
    <w:rsid w:val="00BF58AA"/>
    <w:rsid w:val="00BF5CE5"/>
    <w:rsid w:val="00BF6273"/>
    <w:rsid w:val="00BF6BCF"/>
    <w:rsid w:val="00BF790B"/>
    <w:rsid w:val="00BF7995"/>
    <w:rsid w:val="00BF7E35"/>
    <w:rsid w:val="00BF7F3D"/>
    <w:rsid w:val="00C00DE0"/>
    <w:rsid w:val="00C00E6B"/>
    <w:rsid w:val="00C017AD"/>
    <w:rsid w:val="00C017FB"/>
    <w:rsid w:val="00C019DF"/>
    <w:rsid w:val="00C02537"/>
    <w:rsid w:val="00C025BC"/>
    <w:rsid w:val="00C026AA"/>
    <w:rsid w:val="00C02E42"/>
    <w:rsid w:val="00C02F28"/>
    <w:rsid w:val="00C0497C"/>
    <w:rsid w:val="00C058C3"/>
    <w:rsid w:val="00C05DFD"/>
    <w:rsid w:val="00C0615D"/>
    <w:rsid w:val="00C06574"/>
    <w:rsid w:val="00C073A4"/>
    <w:rsid w:val="00C0795C"/>
    <w:rsid w:val="00C119E0"/>
    <w:rsid w:val="00C12A6C"/>
    <w:rsid w:val="00C12BC1"/>
    <w:rsid w:val="00C139F4"/>
    <w:rsid w:val="00C13FAD"/>
    <w:rsid w:val="00C14297"/>
    <w:rsid w:val="00C15487"/>
    <w:rsid w:val="00C1549B"/>
    <w:rsid w:val="00C16C4A"/>
    <w:rsid w:val="00C17005"/>
    <w:rsid w:val="00C213C6"/>
    <w:rsid w:val="00C216DC"/>
    <w:rsid w:val="00C2194B"/>
    <w:rsid w:val="00C2230A"/>
    <w:rsid w:val="00C2319F"/>
    <w:rsid w:val="00C23779"/>
    <w:rsid w:val="00C23E95"/>
    <w:rsid w:val="00C23F90"/>
    <w:rsid w:val="00C2494B"/>
    <w:rsid w:val="00C24A31"/>
    <w:rsid w:val="00C24DA3"/>
    <w:rsid w:val="00C26A11"/>
    <w:rsid w:val="00C26A54"/>
    <w:rsid w:val="00C27EDF"/>
    <w:rsid w:val="00C31C7D"/>
    <w:rsid w:val="00C3202B"/>
    <w:rsid w:val="00C32D11"/>
    <w:rsid w:val="00C32E0E"/>
    <w:rsid w:val="00C33F36"/>
    <w:rsid w:val="00C34EBF"/>
    <w:rsid w:val="00C35376"/>
    <w:rsid w:val="00C35757"/>
    <w:rsid w:val="00C35986"/>
    <w:rsid w:val="00C35AED"/>
    <w:rsid w:val="00C35D1A"/>
    <w:rsid w:val="00C3758C"/>
    <w:rsid w:val="00C37892"/>
    <w:rsid w:val="00C406E6"/>
    <w:rsid w:val="00C40810"/>
    <w:rsid w:val="00C4092F"/>
    <w:rsid w:val="00C40A5C"/>
    <w:rsid w:val="00C413C4"/>
    <w:rsid w:val="00C41D75"/>
    <w:rsid w:val="00C41EAE"/>
    <w:rsid w:val="00C42092"/>
    <w:rsid w:val="00C4297B"/>
    <w:rsid w:val="00C42F9C"/>
    <w:rsid w:val="00C437EE"/>
    <w:rsid w:val="00C43C64"/>
    <w:rsid w:val="00C44836"/>
    <w:rsid w:val="00C45173"/>
    <w:rsid w:val="00C46065"/>
    <w:rsid w:val="00C46145"/>
    <w:rsid w:val="00C4624D"/>
    <w:rsid w:val="00C474BC"/>
    <w:rsid w:val="00C51843"/>
    <w:rsid w:val="00C51D3D"/>
    <w:rsid w:val="00C520E7"/>
    <w:rsid w:val="00C54A06"/>
    <w:rsid w:val="00C54C29"/>
    <w:rsid w:val="00C55410"/>
    <w:rsid w:val="00C55686"/>
    <w:rsid w:val="00C5581D"/>
    <w:rsid w:val="00C56924"/>
    <w:rsid w:val="00C56AE0"/>
    <w:rsid w:val="00C56BF5"/>
    <w:rsid w:val="00C6057D"/>
    <w:rsid w:val="00C60CB4"/>
    <w:rsid w:val="00C612F7"/>
    <w:rsid w:val="00C6184B"/>
    <w:rsid w:val="00C61A38"/>
    <w:rsid w:val="00C6335C"/>
    <w:rsid w:val="00C64CB7"/>
    <w:rsid w:val="00C65252"/>
    <w:rsid w:val="00C656EE"/>
    <w:rsid w:val="00C65AC8"/>
    <w:rsid w:val="00C65BDD"/>
    <w:rsid w:val="00C669E3"/>
    <w:rsid w:val="00C66CA8"/>
    <w:rsid w:val="00C67D51"/>
    <w:rsid w:val="00C7196A"/>
    <w:rsid w:val="00C71CB6"/>
    <w:rsid w:val="00C73948"/>
    <w:rsid w:val="00C739A6"/>
    <w:rsid w:val="00C742E4"/>
    <w:rsid w:val="00C744EF"/>
    <w:rsid w:val="00C74F43"/>
    <w:rsid w:val="00C7562F"/>
    <w:rsid w:val="00C77B8D"/>
    <w:rsid w:val="00C77C7F"/>
    <w:rsid w:val="00C813E7"/>
    <w:rsid w:val="00C8149D"/>
    <w:rsid w:val="00C81875"/>
    <w:rsid w:val="00C81A8F"/>
    <w:rsid w:val="00C81BD9"/>
    <w:rsid w:val="00C8219C"/>
    <w:rsid w:val="00C821DE"/>
    <w:rsid w:val="00C823D7"/>
    <w:rsid w:val="00C82AF4"/>
    <w:rsid w:val="00C82E6A"/>
    <w:rsid w:val="00C83411"/>
    <w:rsid w:val="00C84896"/>
    <w:rsid w:val="00C87903"/>
    <w:rsid w:val="00C90125"/>
    <w:rsid w:val="00C9089C"/>
    <w:rsid w:val="00C90B0C"/>
    <w:rsid w:val="00C90CC8"/>
    <w:rsid w:val="00C92D4D"/>
    <w:rsid w:val="00C934D1"/>
    <w:rsid w:val="00C94217"/>
    <w:rsid w:val="00C948E4"/>
    <w:rsid w:val="00C94D9A"/>
    <w:rsid w:val="00C95110"/>
    <w:rsid w:val="00C9518D"/>
    <w:rsid w:val="00C95D1D"/>
    <w:rsid w:val="00C95E19"/>
    <w:rsid w:val="00C96077"/>
    <w:rsid w:val="00C9675E"/>
    <w:rsid w:val="00C96A1E"/>
    <w:rsid w:val="00C96B2D"/>
    <w:rsid w:val="00C96E1A"/>
    <w:rsid w:val="00C97B60"/>
    <w:rsid w:val="00C97F34"/>
    <w:rsid w:val="00CA0100"/>
    <w:rsid w:val="00CA01A7"/>
    <w:rsid w:val="00CA09DF"/>
    <w:rsid w:val="00CA1330"/>
    <w:rsid w:val="00CA2E53"/>
    <w:rsid w:val="00CA2F33"/>
    <w:rsid w:val="00CA3074"/>
    <w:rsid w:val="00CA428E"/>
    <w:rsid w:val="00CA43DD"/>
    <w:rsid w:val="00CA56B2"/>
    <w:rsid w:val="00CA5B25"/>
    <w:rsid w:val="00CA6345"/>
    <w:rsid w:val="00CA68CE"/>
    <w:rsid w:val="00CA6E5B"/>
    <w:rsid w:val="00CA6F37"/>
    <w:rsid w:val="00CA6F77"/>
    <w:rsid w:val="00CA7139"/>
    <w:rsid w:val="00CB0674"/>
    <w:rsid w:val="00CB1101"/>
    <w:rsid w:val="00CB1F42"/>
    <w:rsid w:val="00CB1F50"/>
    <w:rsid w:val="00CB1FA0"/>
    <w:rsid w:val="00CB2C5A"/>
    <w:rsid w:val="00CB2C85"/>
    <w:rsid w:val="00CB3EA0"/>
    <w:rsid w:val="00CB4405"/>
    <w:rsid w:val="00CB763B"/>
    <w:rsid w:val="00CB7D4A"/>
    <w:rsid w:val="00CC01DF"/>
    <w:rsid w:val="00CC1009"/>
    <w:rsid w:val="00CC1124"/>
    <w:rsid w:val="00CC15FD"/>
    <w:rsid w:val="00CC2268"/>
    <w:rsid w:val="00CC3AC8"/>
    <w:rsid w:val="00CC3BDF"/>
    <w:rsid w:val="00CC5760"/>
    <w:rsid w:val="00CC6120"/>
    <w:rsid w:val="00CC646A"/>
    <w:rsid w:val="00CC68E2"/>
    <w:rsid w:val="00CC77FF"/>
    <w:rsid w:val="00CC7FDD"/>
    <w:rsid w:val="00CD01CE"/>
    <w:rsid w:val="00CD0BBD"/>
    <w:rsid w:val="00CD0D2D"/>
    <w:rsid w:val="00CD23EB"/>
    <w:rsid w:val="00CD438C"/>
    <w:rsid w:val="00CD4C92"/>
    <w:rsid w:val="00CD4FF7"/>
    <w:rsid w:val="00CD5A95"/>
    <w:rsid w:val="00CD5D6C"/>
    <w:rsid w:val="00CD60A8"/>
    <w:rsid w:val="00CD6680"/>
    <w:rsid w:val="00CD66EE"/>
    <w:rsid w:val="00CD6E7B"/>
    <w:rsid w:val="00CD7C02"/>
    <w:rsid w:val="00CD7E86"/>
    <w:rsid w:val="00CE027D"/>
    <w:rsid w:val="00CE0AE3"/>
    <w:rsid w:val="00CE14C1"/>
    <w:rsid w:val="00CE2F76"/>
    <w:rsid w:val="00CE3863"/>
    <w:rsid w:val="00CE3AA9"/>
    <w:rsid w:val="00CE3BCB"/>
    <w:rsid w:val="00CE3F08"/>
    <w:rsid w:val="00CE5AE0"/>
    <w:rsid w:val="00CE69B3"/>
    <w:rsid w:val="00CF0556"/>
    <w:rsid w:val="00CF0713"/>
    <w:rsid w:val="00CF086D"/>
    <w:rsid w:val="00CF1421"/>
    <w:rsid w:val="00CF1712"/>
    <w:rsid w:val="00CF4719"/>
    <w:rsid w:val="00CF47CC"/>
    <w:rsid w:val="00CF4CC2"/>
    <w:rsid w:val="00CF5376"/>
    <w:rsid w:val="00CF5436"/>
    <w:rsid w:val="00CF570A"/>
    <w:rsid w:val="00CF58D0"/>
    <w:rsid w:val="00CF5CDE"/>
    <w:rsid w:val="00CF69FC"/>
    <w:rsid w:val="00D002CF"/>
    <w:rsid w:val="00D00FB4"/>
    <w:rsid w:val="00D0140C"/>
    <w:rsid w:val="00D018F9"/>
    <w:rsid w:val="00D01EEE"/>
    <w:rsid w:val="00D01F7B"/>
    <w:rsid w:val="00D026A0"/>
    <w:rsid w:val="00D035AE"/>
    <w:rsid w:val="00D03821"/>
    <w:rsid w:val="00D03B75"/>
    <w:rsid w:val="00D03E06"/>
    <w:rsid w:val="00D04177"/>
    <w:rsid w:val="00D046D8"/>
    <w:rsid w:val="00D04BBD"/>
    <w:rsid w:val="00D04D33"/>
    <w:rsid w:val="00D05977"/>
    <w:rsid w:val="00D05D8B"/>
    <w:rsid w:val="00D061B1"/>
    <w:rsid w:val="00D07BBC"/>
    <w:rsid w:val="00D11D35"/>
    <w:rsid w:val="00D12006"/>
    <w:rsid w:val="00D12517"/>
    <w:rsid w:val="00D129FB"/>
    <w:rsid w:val="00D149BA"/>
    <w:rsid w:val="00D1736E"/>
    <w:rsid w:val="00D17A5A"/>
    <w:rsid w:val="00D20C0C"/>
    <w:rsid w:val="00D2127D"/>
    <w:rsid w:val="00D21B35"/>
    <w:rsid w:val="00D22188"/>
    <w:rsid w:val="00D23FCD"/>
    <w:rsid w:val="00D2586E"/>
    <w:rsid w:val="00D260A9"/>
    <w:rsid w:val="00D26BDD"/>
    <w:rsid w:val="00D26D55"/>
    <w:rsid w:val="00D2755E"/>
    <w:rsid w:val="00D30592"/>
    <w:rsid w:val="00D30ACE"/>
    <w:rsid w:val="00D30D17"/>
    <w:rsid w:val="00D32259"/>
    <w:rsid w:val="00D326E6"/>
    <w:rsid w:val="00D32F4A"/>
    <w:rsid w:val="00D33054"/>
    <w:rsid w:val="00D33B3D"/>
    <w:rsid w:val="00D34C87"/>
    <w:rsid w:val="00D34CA3"/>
    <w:rsid w:val="00D34DE8"/>
    <w:rsid w:val="00D3574F"/>
    <w:rsid w:val="00D35B0C"/>
    <w:rsid w:val="00D36641"/>
    <w:rsid w:val="00D372E1"/>
    <w:rsid w:val="00D377E8"/>
    <w:rsid w:val="00D37C42"/>
    <w:rsid w:val="00D40201"/>
    <w:rsid w:val="00D406C1"/>
    <w:rsid w:val="00D4160F"/>
    <w:rsid w:val="00D4215E"/>
    <w:rsid w:val="00D4221E"/>
    <w:rsid w:val="00D42329"/>
    <w:rsid w:val="00D44044"/>
    <w:rsid w:val="00D44190"/>
    <w:rsid w:val="00D44276"/>
    <w:rsid w:val="00D451A8"/>
    <w:rsid w:val="00D45A4B"/>
    <w:rsid w:val="00D46656"/>
    <w:rsid w:val="00D466C1"/>
    <w:rsid w:val="00D46C6D"/>
    <w:rsid w:val="00D46CC9"/>
    <w:rsid w:val="00D47AE9"/>
    <w:rsid w:val="00D47C4A"/>
    <w:rsid w:val="00D50167"/>
    <w:rsid w:val="00D502AC"/>
    <w:rsid w:val="00D50369"/>
    <w:rsid w:val="00D50C19"/>
    <w:rsid w:val="00D50FC3"/>
    <w:rsid w:val="00D51D1A"/>
    <w:rsid w:val="00D521D6"/>
    <w:rsid w:val="00D523E6"/>
    <w:rsid w:val="00D532AD"/>
    <w:rsid w:val="00D5369D"/>
    <w:rsid w:val="00D53A74"/>
    <w:rsid w:val="00D54222"/>
    <w:rsid w:val="00D5445C"/>
    <w:rsid w:val="00D54DCE"/>
    <w:rsid w:val="00D55B92"/>
    <w:rsid w:val="00D5622E"/>
    <w:rsid w:val="00D575C6"/>
    <w:rsid w:val="00D57C15"/>
    <w:rsid w:val="00D6082D"/>
    <w:rsid w:val="00D608F9"/>
    <w:rsid w:val="00D6114C"/>
    <w:rsid w:val="00D61A8B"/>
    <w:rsid w:val="00D62097"/>
    <w:rsid w:val="00D621D1"/>
    <w:rsid w:val="00D62BD4"/>
    <w:rsid w:val="00D62DA0"/>
    <w:rsid w:val="00D62E78"/>
    <w:rsid w:val="00D63F42"/>
    <w:rsid w:val="00D640A2"/>
    <w:rsid w:val="00D667ED"/>
    <w:rsid w:val="00D66843"/>
    <w:rsid w:val="00D66ED0"/>
    <w:rsid w:val="00D673CE"/>
    <w:rsid w:val="00D70623"/>
    <w:rsid w:val="00D70B01"/>
    <w:rsid w:val="00D710C8"/>
    <w:rsid w:val="00D72511"/>
    <w:rsid w:val="00D726CE"/>
    <w:rsid w:val="00D73FE4"/>
    <w:rsid w:val="00D75A1A"/>
    <w:rsid w:val="00D7752F"/>
    <w:rsid w:val="00D77646"/>
    <w:rsid w:val="00D77DE7"/>
    <w:rsid w:val="00D80372"/>
    <w:rsid w:val="00D80405"/>
    <w:rsid w:val="00D80527"/>
    <w:rsid w:val="00D80606"/>
    <w:rsid w:val="00D80A59"/>
    <w:rsid w:val="00D81C18"/>
    <w:rsid w:val="00D826A4"/>
    <w:rsid w:val="00D84974"/>
    <w:rsid w:val="00D84D14"/>
    <w:rsid w:val="00D84EA9"/>
    <w:rsid w:val="00D85402"/>
    <w:rsid w:val="00D86117"/>
    <w:rsid w:val="00D90CBE"/>
    <w:rsid w:val="00D91688"/>
    <w:rsid w:val="00D916B4"/>
    <w:rsid w:val="00D91CBF"/>
    <w:rsid w:val="00D91D5E"/>
    <w:rsid w:val="00D92AA8"/>
    <w:rsid w:val="00D92BA8"/>
    <w:rsid w:val="00D935D7"/>
    <w:rsid w:val="00D94221"/>
    <w:rsid w:val="00D9422C"/>
    <w:rsid w:val="00D94989"/>
    <w:rsid w:val="00D94E2C"/>
    <w:rsid w:val="00D95220"/>
    <w:rsid w:val="00D966F6"/>
    <w:rsid w:val="00D96C4D"/>
    <w:rsid w:val="00D96D8F"/>
    <w:rsid w:val="00D97B2C"/>
    <w:rsid w:val="00DA04B1"/>
    <w:rsid w:val="00DA0981"/>
    <w:rsid w:val="00DA2367"/>
    <w:rsid w:val="00DA252B"/>
    <w:rsid w:val="00DA3B65"/>
    <w:rsid w:val="00DA4A57"/>
    <w:rsid w:val="00DA5CEE"/>
    <w:rsid w:val="00DA5D71"/>
    <w:rsid w:val="00DA65BB"/>
    <w:rsid w:val="00DA695B"/>
    <w:rsid w:val="00DA7272"/>
    <w:rsid w:val="00DA78FF"/>
    <w:rsid w:val="00DB0828"/>
    <w:rsid w:val="00DB0B43"/>
    <w:rsid w:val="00DB0D40"/>
    <w:rsid w:val="00DB0EA7"/>
    <w:rsid w:val="00DB10E5"/>
    <w:rsid w:val="00DB1587"/>
    <w:rsid w:val="00DB19BE"/>
    <w:rsid w:val="00DB2BEB"/>
    <w:rsid w:val="00DB2FBF"/>
    <w:rsid w:val="00DB3097"/>
    <w:rsid w:val="00DB373E"/>
    <w:rsid w:val="00DB3FAF"/>
    <w:rsid w:val="00DC1178"/>
    <w:rsid w:val="00DC1C8F"/>
    <w:rsid w:val="00DC1DDD"/>
    <w:rsid w:val="00DC2097"/>
    <w:rsid w:val="00DC2C49"/>
    <w:rsid w:val="00DC2FF1"/>
    <w:rsid w:val="00DC308E"/>
    <w:rsid w:val="00DC31CF"/>
    <w:rsid w:val="00DC3549"/>
    <w:rsid w:val="00DC3BA9"/>
    <w:rsid w:val="00DC3D02"/>
    <w:rsid w:val="00DC463E"/>
    <w:rsid w:val="00DC4D44"/>
    <w:rsid w:val="00DC4FB0"/>
    <w:rsid w:val="00DC7F68"/>
    <w:rsid w:val="00DD15D6"/>
    <w:rsid w:val="00DD15FF"/>
    <w:rsid w:val="00DD1C6E"/>
    <w:rsid w:val="00DD1DED"/>
    <w:rsid w:val="00DD4CD1"/>
    <w:rsid w:val="00DD50A0"/>
    <w:rsid w:val="00DD57AD"/>
    <w:rsid w:val="00DD5AA5"/>
    <w:rsid w:val="00DD5C33"/>
    <w:rsid w:val="00DD5CB4"/>
    <w:rsid w:val="00DE04B7"/>
    <w:rsid w:val="00DE1B62"/>
    <w:rsid w:val="00DE4443"/>
    <w:rsid w:val="00DE469A"/>
    <w:rsid w:val="00DE5208"/>
    <w:rsid w:val="00DE6CA8"/>
    <w:rsid w:val="00DE6E86"/>
    <w:rsid w:val="00DE70A3"/>
    <w:rsid w:val="00DF05C1"/>
    <w:rsid w:val="00DF0B38"/>
    <w:rsid w:val="00DF3014"/>
    <w:rsid w:val="00DF3138"/>
    <w:rsid w:val="00DF3A6B"/>
    <w:rsid w:val="00DF41D8"/>
    <w:rsid w:val="00DF4806"/>
    <w:rsid w:val="00DF4878"/>
    <w:rsid w:val="00DF4C48"/>
    <w:rsid w:val="00DF51C3"/>
    <w:rsid w:val="00DF56FA"/>
    <w:rsid w:val="00DF66DC"/>
    <w:rsid w:val="00DF66F5"/>
    <w:rsid w:val="00DF717F"/>
    <w:rsid w:val="00DF7392"/>
    <w:rsid w:val="00DF7928"/>
    <w:rsid w:val="00DF7D0C"/>
    <w:rsid w:val="00E00DA0"/>
    <w:rsid w:val="00E00EE4"/>
    <w:rsid w:val="00E0126A"/>
    <w:rsid w:val="00E01C44"/>
    <w:rsid w:val="00E02C71"/>
    <w:rsid w:val="00E0335D"/>
    <w:rsid w:val="00E03A68"/>
    <w:rsid w:val="00E0523A"/>
    <w:rsid w:val="00E05289"/>
    <w:rsid w:val="00E052D9"/>
    <w:rsid w:val="00E073C0"/>
    <w:rsid w:val="00E0770F"/>
    <w:rsid w:val="00E07B51"/>
    <w:rsid w:val="00E07C44"/>
    <w:rsid w:val="00E103B7"/>
    <w:rsid w:val="00E1064E"/>
    <w:rsid w:val="00E10956"/>
    <w:rsid w:val="00E12514"/>
    <w:rsid w:val="00E14BC1"/>
    <w:rsid w:val="00E15207"/>
    <w:rsid w:val="00E15C86"/>
    <w:rsid w:val="00E16159"/>
    <w:rsid w:val="00E2007C"/>
    <w:rsid w:val="00E20471"/>
    <w:rsid w:val="00E20D9D"/>
    <w:rsid w:val="00E2144B"/>
    <w:rsid w:val="00E227F9"/>
    <w:rsid w:val="00E239A3"/>
    <w:rsid w:val="00E23CF5"/>
    <w:rsid w:val="00E242DC"/>
    <w:rsid w:val="00E249B6"/>
    <w:rsid w:val="00E24B55"/>
    <w:rsid w:val="00E25B18"/>
    <w:rsid w:val="00E26AB9"/>
    <w:rsid w:val="00E2725C"/>
    <w:rsid w:val="00E272F2"/>
    <w:rsid w:val="00E27995"/>
    <w:rsid w:val="00E300A6"/>
    <w:rsid w:val="00E300F5"/>
    <w:rsid w:val="00E302C7"/>
    <w:rsid w:val="00E307B8"/>
    <w:rsid w:val="00E30D2E"/>
    <w:rsid w:val="00E32A81"/>
    <w:rsid w:val="00E3310C"/>
    <w:rsid w:val="00E3312D"/>
    <w:rsid w:val="00E33228"/>
    <w:rsid w:val="00E3354C"/>
    <w:rsid w:val="00E3455A"/>
    <w:rsid w:val="00E34CA0"/>
    <w:rsid w:val="00E352E8"/>
    <w:rsid w:val="00E35DB1"/>
    <w:rsid w:val="00E364D1"/>
    <w:rsid w:val="00E36F04"/>
    <w:rsid w:val="00E372A8"/>
    <w:rsid w:val="00E3756E"/>
    <w:rsid w:val="00E41C4A"/>
    <w:rsid w:val="00E423DD"/>
    <w:rsid w:val="00E4285C"/>
    <w:rsid w:val="00E431B2"/>
    <w:rsid w:val="00E43574"/>
    <w:rsid w:val="00E43A2C"/>
    <w:rsid w:val="00E43B78"/>
    <w:rsid w:val="00E44816"/>
    <w:rsid w:val="00E46472"/>
    <w:rsid w:val="00E47C0C"/>
    <w:rsid w:val="00E503CB"/>
    <w:rsid w:val="00E50E41"/>
    <w:rsid w:val="00E5175A"/>
    <w:rsid w:val="00E51C1B"/>
    <w:rsid w:val="00E52A13"/>
    <w:rsid w:val="00E52F64"/>
    <w:rsid w:val="00E539EF"/>
    <w:rsid w:val="00E54555"/>
    <w:rsid w:val="00E555C3"/>
    <w:rsid w:val="00E559F2"/>
    <w:rsid w:val="00E56952"/>
    <w:rsid w:val="00E56B3A"/>
    <w:rsid w:val="00E602E8"/>
    <w:rsid w:val="00E6066A"/>
    <w:rsid w:val="00E606FE"/>
    <w:rsid w:val="00E60B79"/>
    <w:rsid w:val="00E61099"/>
    <w:rsid w:val="00E6193D"/>
    <w:rsid w:val="00E6259B"/>
    <w:rsid w:val="00E62E8A"/>
    <w:rsid w:val="00E645B4"/>
    <w:rsid w:val="00E6482D"/>
    <w:rsid w:val="00E65000"/>
    <w:rsid w:val="00E65028"/>
    <w:rsid w:val="00E657D5"/>
    <w:rsid w:val="00E65887"/>
    <w:rsid w:val="00E65D91"/>
    <w:rsid w:val="00E661CC"/>
    <w:rsid w:val="00E6646D"/>
    <w:rsid w:val="00E67E58"/>
    <w:rsid w:val="00E67F3D"/>
    <w:rsid w:val="00E70417"/>
    <w:rsid w:val="00E71706"/>
    <w:rsid w:val="00E71AA5"/>
    <w:rsid w:val="00E71EBE"/>
    <w:rsid w:val="00E720A3"/>
    <w:rsid w:val="00E72AE9"/>
    <w:rsid w:val="00E72F78"/>
    <w:rsid w:val="00E733A5"/>
    <w:rsid w:val="00E741F8"/>
    <w:rsid w:val="00E753B8"/>
    <w:rsid w:val="00E75824"/>
    <w:rsid w:val="00E75F19"/>
    <w:rsid w:val="00E76A9E"/>
    <w:rsid w:val="00E76C46"/>
    <w:rsid w:val="00E76E10"/>
    <w:rsid w:val="00E77800"/>
    <w:rsid w:val="00E77B49"/>
    <w:rsid w:val="00E8008C"/>
    <w:rsid w:val="00E808C3"/>
    <w:rsid w:val="00E8125E"/>
    <w:rsid w:val="00E81C38"/>
    <w:rsid w:val="00E839A7"/>
    <w:rsid w:val="00E83E93"/>
    <w:rsid w:val="00E85004"/>
    <w:rsid w:val="00E85137"/>
    <w:rsid w:val="00E85460"/>
    <w:rsid w:val="00E854F1"/>
    <w:rsid w:val="00E85C68"/>
    <w:rsid w:val="00E865EB"/>
    <w:rsid w:val="00E86D25"/>
    <w:rsid w:val="00E86DEE"/>
    <w:rsid w:val="00E87835"/>
    <w:rsid w:val="00E90055"/>
    <w:rsid w:val="00E902C7"/>
    <w:rsid w:val="00E90E3D"/>
    <w:rsid w:val="00E90E85"/>
    <w:rsid w:val="00E9148F"/>
    <w:rsid w:val="00E92484"/>
    <w:rsid w:val="00E9507C"/>
    <w:rsid w:val="00E9516F"/>
    <w:rsid w:val="00E95AA3"/>
    <w:rsid w:val="00E977A3"/>
    <w:rsid w:val="00E97C6D"/>
    <w:rsid w:val="00E97E9D"/>
    <w:rsid w:val="00EA0071"/>
    <w:rsid w:val="00EA05E0"/>
    <w:rsid w:val="00EA0B06"/>
    <w:rsid w:val="00EA0D90"/>
    <w:rsid w:val="00EA1056"/>
    <w:rsid w:val="00EA1312"/>
    <w:rsid w:val="00EA1369"/>
    <w:rsid w:val="00EA1DCA"/>
    <w:rsid w:val="00EA1EB8"/>
    <w:rsid w:val="00EA1F8A"/>
    <w:rsid w:val="00EA2416"/>
    <w:rsid w:val="00EA246C"/>
    <w:rsid w:val="00EA2629"/>
    <w:rsid w:val="00EA3A02"/>
    <w:rsid w:val="00EA40BC"/>
    <w:rsid w:val="00EA4C4B"/>
    <w:rsid w:val="00EA54A1"/>
    <w:rsid w:val="00EA5AD9"/>
    <w:rsid w:val="00EA665E"/>
    <w:rsid w:val="00EA6A01"/>
    <w:rsid w:val="00EA6FD6"/>
    <w:rsid w:val="00EA7DAC"/>
    <w:rsid w:val="00EB04AD"/>
    <w:rsid w:val="00EB05F6"/>
    <w:rsid w:val="00EB0E84"/>
    <w:rsid w:val="00EB1905"/>
    <w:rsid w:val="00EB1E08"/>
    <w:rsid w:val="00EB2282"/>
    <w:rsid w:val="00EB3299"/>
    <w:rsid w:val="00EB4652"/>
    <w:rsid w:val="00EB4B04"/>
    <w:rsid w:val="00EB55B7"/>
    <w:rsid w:val="00EB583F"/>
    <w:rsid w:val="00EB5A53"/>
    <w:rsid w:val="00EB5BA3"/>
    <w:rsid w:val="00EB6D0A"/>
    <w:rsid w:val="00EB704E"/>
    <w:rsid w:val="00EB70D3"/>
    <w:rsid w:val="00EC03FB"/>
    <w:rsid w:val="00EC0DA2"/>
    <w:rsid w:val="00EC0F3A"/>
    <w:rsid w:val="00EC1DFF"/>
    <w:rsid w:val="00EC1EA7"/>
    <w:rsid w:val="00EC1F46"/>
    <w:rsid w:val="00EC2CAC"/>
    <w:rsid w:val="00EC37EB"/>
    <w:rsid w:val="00EC4738"/>
    <w:rsid w:val="00EC4B4F"/>
    <w:rsid w:val="00EC4CF1"/>
    <w:rsid w:val="00EC5D71"/>
    <w:rsid w:val="00EC6243"/>
    <w:rsid w:val="00EC6481"/>
    <w:rsid w:val="00EC66F7"/>
    <w:rsid w:val="00ED2140"/>
    <w:rsid w:val="00ED316B"/>
    <w:rsid w:val="00ED3AC7"/>
    <w:rsid w:val="00ED46E8"/>
    <w:rsid w:val="00ED49CD"/>
    <w:rsid w:val="00ED4C39"/>
    <w:rsid w:val="00ED596E"/>
    <w:rsid w:val="00ED64B9"/>
    <w:rsid w:val="00ED67C0"/>
    <w:rsid w:val="00ED7730"/>
    <w:rsid w:val="00ED7975"/>
    <w:rsid w:val="00ED7D89"/>
    <w:rsid w:val="00EE0657"/>
    <w:rsid w:val="00EE17F6"/>
    <w:rsid w:val="00EE1DDC"/>
    <w:rsid w:val="00EE237A"/>
    <w:rsid w:val="00EE3D2E"/>
    <w:rsid w:val="00EE4152"/>
    <w:rsid w:val="00EE47F3"/>
    <w:rsid w:val="00EE4981"/>
    <w:rsid w:val="00EE4A5F"/>
    <w:rsid w:val="00EE4DB1"/>
    <w:rsid w:val="00EE4E1A"/>
    <w:rsid w:val="00EE5FCC"/>
    <w:rsid w:val="00EE7E71"/>
    <w:rsid w:val="00EF0922"/>
    <w:rsid w:val="00EF0A78"/>
    <w:rsid w:val="00EF0BF3"/>
    <w:rsid w:val="00EF18DC"/>
    <w:rsid w:val="00EF199E"/>
    <w:rsid w:val="00EF2828"/>
    <w:rsid w:val="00EF2E3D"/>
    <w:rsid w:val="00EF3942"/>
    <w:rsid w:val="00EF3FFA"/>
    <w:rsid w:val="00EF419F"/>
    <w:rsid w:val="00EF5242"/>
    <w:rsid w:val="00EF5A1A"/>
    <w:rsid w:val="00EF6483"/>
    <w:rsid w:val="00F01852"/>
    <w:rsid w:val="00F02107"/>
    <w:rsid w:val="00F02141"/>
    <w:rsid w:val="00F022B8"/>
    <w:rsid w:val="00F031B3"/>
    <w:rsid w:val="00F04837"/>
    <w:rsid w:val="00F0540A"/>
    <w:rsid w:val="00F055E0"/>
    <w:rsid w:val="00F06893"/>
    <w:rsid w:val="00F06DBB"/>
    <w:rsid w:val="00F06EA0"/>
    <w:rsid w:val="00F070F5"/>
    <w:rsid w:val="00F07340"/>
    <w:rsid w:val="00F11936"/>
    <w:rsid w:val="00F12129"/>
    <w:rsid w:val="00F137E9"/>
    <w:rsid w:val="00F14488"/>
    <w:rsid w:val="00F15053"/>
    <w:rsid w:val="00F15D3B"/>
    <w:rsid w:val="00F16AB0"/>
    <w:rsid w:val="00F20412"/>
    <w:rsid w:val="00F204FF"/>
    <w:rsid w:val="00F20D27"/>
    <w:rsid w:val="00F219CB"/>
    <w:rsid w:val="00F22584"/>
    <w:rsid w:val="00F22A20"/>
    <w:rsid w:val="00F247D7"/>
    <w:rsid w:val="00F24E6E"/>
    <w:rsid w:val="00F250D5"/>
    <w:rsid w:val="00F27625"/>
    <w:rsid w:val="00F2763D"/>
    <w:rsid w:val="00F27727"/>
    <w:rsid w:val="00F27DBF"/>
    <w:rsid w:val="00F27DD5"/>
    <w:rsid w:val="00F30AC2"/>
    <w:rsid w:val="00F30D78"/>
    <w:rsid w:val="00F31744"/>
    <w:rsid w:val="00F317FE"/>
    <w:rsid w:val="00F318E1"/>
    <w:rsid w:val="00F3230C"/>
    <w:rsid w:val="00F32E07"/>
    <w:rsid w:val="00F32EF7"/>
    <w:rsid w:val="00F33B6B"/>
    <w:rsid w:val="00F34524"/>
    <w:rsid w:val="00F36F25"/>
    <w:rsid w:val="00F372F3"/>
    <w:rsid w:val="00F37DDB"/>
    <w:rsid w:val="00F37F79"/>
    <w:rsid w:val="00F40A4F"/>
    <w:rsid w:val="00F42435"/>
    <w:rsid w:val="00F43258"/>
    <w:rsid w:val="00F43A16"/>
    <w:rsid w:val="00F4460A"/>
    <w:rsid w:val="00F448D1"/>
    <w:rsid w:val="00F45CEB"/>
    <w:rsid w:val="00F46555"/>
    <w:rsid w:val="00F46A27"/>
    <w:rsid w:val="00F46D50"/>
    <w:rsid w:val="00F50273"/>
    <w:rsid w:val="00F50CA2"/>
    <w:rsid w:val="00F5134D"/>
    <w:rsid w:val="00F51E12"/>
    <w:rsid w:val="00F53512"/>
    <w:rsid w:val="00F5351C"/>
    <w:rsid w:val="00F539D9"/>
    <w:rsid w:val="00F53ED5"/>
    <w:rsid w:val="00F555DB"/>
    <w:rsid w:val="00F55752"/>
    <w:rsid w:val="00F55D30"/>
    <w:rsid w:val="00F56861"/>
    <w:rsid w:val="00F56BE4"/>
    <w:rsid w:val="00F5783C"/>
    <w:rsid w:val="00F60B61"/>
    <w:rsid w:val="00F60C39"/>
    <w:rsid w:val="00F60F5B"/>
    <w:rsid w:val="00F61348"/>
    <w:rsid w:val="00F625F8"/>
    <w:rsid w:val="00F630D9"/>
    <w:rsid w:val="00F636F6"/>
    <w:rsid w:val="00F637EA"/>
    <w:rsid w:val="00F6425F"/>
    <w:rsid w:val="00F64862"/>
    <w:rsid w:val="00F64978"/>
    <w:rsid w:val="00F649A1"/>
    <w:rsid w:val="00F6575F"/>
    <w:rsid w:val="00F65A1E"/>
    <w:rsid w:val="00F65F52"/>
    <w:rsid w:val="00F6709E"/>
    <w:rsid w:val="00F67AAE"/>
    <w:rsid w:val="00F7079B"/>
    <w:rsid w:val="00F708A6"/>
    <w:rsid w:val="00F70C97"/>
    <w:rsid w:val="00F71E83"/>
    <w:rsid w:val="00F72A40"/>
    <w:rsid w:val="00F72B3C"/>
    <w:rsid w:val="00F7357B"/>
    <w:rsid w:val="00F73818"/>
    <w:rsid w:val="00F73898"/>
    <w:rsid w:val="00F738CE"/>
    <w:rsid w:val="00F7406A"/>
    <w:rsid w:val="00F7482D"/>
    <w:rsid w:val="00F74959"/>
    <w:rsid w:val="00F756E0"/>
    <w:rsid w:val="00F7593E"/>
    <w:rsid w:val="00F75C9E"/>
    <w:rsid w:val="00F77656"/>
    <w:rsid w:val="00F805F3"/>
    <w:rsid w:val="00F8157C"/>
    <w:rsid w:val="00F81AE0"/>
    <w:rsid w:val="00F82078"/>
    <w:rsid w:val="00F82354"/>
    <w:rsid w:val="00F82730"/>
    <w:rsid w:val="00F82C99"/>
    <w:rsid w:val="00F83961"/>
    <w:rsid w:val="00F839CC"/>
    <w:rsid w:val="00F83C28"/>
    <w:rsid w:val="00F84C45"/>
    <w:rsid w:val="00F8577A"/>
    <w:rsid w:val="00F85847"/>
    <w:rsid w:val="00F86506"/>
    <w:rsid w:val="00F876BA"/>
    <w:rsid w:val="00F87AE2"/>
    <w:rsid w:val="00F87EF6"/>
    <w:rsid w:val="00F9060A"/>
    <w:rsid w:val="00F92725"/>
    <w:rsid w:val="00F92E15"/>
    <w:rsid w:val="00F93D38"/>
    <w:rsid w:val="00F9542A"/>
    <w:rsid w:val="00F954C7"/>
    <w:rsid w:val="00F95C81"/>
    <w:rsid w:val="00F95F28"/>
    <w:rsid w:val="00F9615A"/>
    <w:rsid w:val="00F96DD0"/>
    <w:rsid w:val="00F97935"/>
    <w:rsid w:val="00FA39E0"/>
    <w:rsid w:val="00FA56AD"/>
    <w:rsid w:val="00FA61C8"/>
    <w:rsid w:val="00FA6821"/>
    <w:rsid w:val="00FA6EE2"/>
    <w:rsid w:val="00FB0029"/>
    <w:rsid w:val="00FB0FBA"/>
    <w:rsid w:val="00FB19E5"/>
    <w:rsid w:val="00FB1B69"/>
    <w:rsid w:val="00FB2D4C"/>
    <w:rsid w:val="00FB2D64"/>
    <w:rsid w:val="00FB2DB1"/>
    <w:rsid w:val="00FB377B"/>
    <w:rsid w:val="00FB57C1"/>
    <w:rsid w:val="00FB5818"/>
    <w:rsid w:val="00FB5842"/>
    <w:rsid w:val="00FB79C5"/>
    <w:rsid w:val="00FB7B7F"/>
    <w:rsid w:val="00FB7EDE"/>
    <w:rsid w:val="00FC0CB6"/>
    <w:rsid w:val="00FC23E4"/>
    <w:rsid w:val="00FC3AD3"/>
    <w:rsid w:val="00FC47DE"/>
    <w:rsid w:val="00FC5D6A"/>
    <w:rsid w:val="00FC74F8"/>
    <w:rsid w:val="00FC770A"/>
    <w:rsid w:val="00FC791D"/>
    <w:rsid w:val="00FC7E10"/>
    <w:rsid w:val="00FD15B9"/>
    <w:rsid w:val="00FD17B7"/>
    <w:rsid w:val="00FD20E8"/>
    <w:rsid w:val="00FD21E0"/>
    <w:rsid w:val="00FD33E5"/>
    <w:rsid w:val="00FD448E"/>
    <w:rsid w:val="00FD5F93"/>
    <w:rsid w:val="00FD601E"/>
    <w:rsid w:val="00FD6276"/>
    <w:rsid w:val="00FD6A54"/>
    <w:rsid w:val="00FD7044"/>
    <w:rsid w:val="00FD7704"/>
    <w:rsid w:val="00FD7A69"/>
    <w:rsid w:val="00FE07BF"/>
    <w:rsid w:val="00FE17EA"/>
    <w:rsid w:val="00FE1D12"/>
    <w:rsid w:val="00FE573C"/>
    <w:rsid w:val="00FE5777"/>
    <w:rsid w:val="00FE674D"/>
    <w:rsid w:val="00FE686C"/>
    <w:rsid w:val="00FE70FD"/>
    <w:rsid w:val="00FF0087"/>
    <w:rsid w:val="00FF0626"/>
    <w:rsid w:val="00FF1408"/>
    <w:rsid w:val="00FF16C6"/>
    <w:rsid w:val="00FF1774"/>
    <w:rsid w:val="00FF2E37"/>
    <w:rsid w:val="00FF323B"/>
    <w:rsid w:val="00FF33B9"/>
    <w:rsid w:val="00FF4287"/>
    <w:rsid w:val="00FF43E0"/>
    <w:rsid w:val="00FF4565"/>
    <w:rsid w:val="00FF4699"/>
    <w:rsid w:val="00FF4C30"/>
    <w:rsid w:val="00FF54E6"/>
    <w:rsid w:val="00FF5697"/>
    <w:rsid w:val="00FF5A76"/>
    <w:rsid w:val="00FF5B81"/>
    <w:rsid w:val="00FF5BF9"/>
    <w:rsid w:val="00FF5D68"/>
    <w:rsid w:val="00FF67F2"/>
    <w:rsid w:val="00FF6994"/>
    <w:rsid w:val="00FF7143"/>
    <w:rsid w:val="0125DB06"/>
    <w:rsid w:val="0158F2F7"/>
    <w:rsid w:val="01700CEB"/>
    <w:rsid w:val="01A3C596"/>
    <w:rsid w:val="01C5C15B"/>
    <w:rsid w:val="02017F40"/>
    <w:rsid w:val="020454F9"/>
    <w:rsid w:val="0233C05E"/>
    <w:rsid w:val="0257F0E1"/>
    <w:rsid w:val="0278C22F"/>
    <w:rsid w:val="02847FF0"/>
    <w:rsid w:val="02E19855"/>
    <w:rsid w:val="02F1A65F"/>
    <w:rsid w:val="02F3C52C"/>
    <w:rsid w:val="030BDD4C"/>
    <w:rsid w:val="033DF6CD"/>
    <w:rsid w:val="0423793C"/>
    <w:rsid w:val="04406315"/>
    <w:rsid w:val="0472A413"/>
    <w:rsid w:val="0484B50B"/>
    <w:rsid w:val="04A8FADD"/>
    <w:rsid w:val="050B1D19"/>
    <w:rsid w:val="05392002"/>
    <w:rsid w:val="056E4C74"/>
    <w:rsid w:val="05770590"/>
    <w:rsid w:val="05791022"/>
    <w:rsid w:val="058F91A3"/>
    <w:rsid w:val="05F10132"/>
    <w:rsid w:val="0609E5BA"/>
    <w:rsid w:val="06303594"/>
    <w:rsid w:val="06BBC806"/>
    <w:rsid w:val="06DE08E4"/>
    <w:rsid w:val="06EE795E"/>
    <w:rsid w:val="06FDD69E"/>
    <w:rsid w:val="0738C28A"/>
    <w:rsid w:val="0761E454"/>
    <w:rsid w:val="0771FAA7"/>
    <w:rsid w:val="079B9D07"/>
    <w:rsid w:val="07C18486"/>
    <w:rsid w:val="088A49BF"/>
    <w:rsid w:val="089DE584"/>
    <w:rsid w:val="08D492EB"/>
    <w:rsid w:val="08E057CC"/>
    <w:rsid w:val="0923DFF2"/>
    <w:rsid w:val="0959DEFE"/>
    <w:rsid w:val="099BE3F8"/>
    <w:rsid w:val="09C95F52"/>
    <w:rsid w:val="09D5D861"/>
    <w:rsid w:val="0A0B4E5A"/>
    <w:rsid w:val="0A261A20"/>
    <w:rsid w:val="0A5E5B3A"/>
    <w:rsid w:val="0A942BD5"/>
    <w:rsid w:val="0AE28D5C"/>
    <w:rsid w:val="0AEB3F56"/>
    <w:rsid w:val="0B10DAF9"/>
    <w:rsid w:val="0B471205"/>
    <w:rsid w:val="0B9BA9D4"/>
    <w:rsid w:val="0BAF851E"/>
    <w:rsid w:val="0BBCC36C"/>
    <w:rsid w:val="0BFED327"/>
    <w:rsid w:val="0C10149B"/>
    <w:rsid w:val="0D0C98AA"/>
    <w:rsid w:val="0D6A2A78"/>
    <w:rsid w:val="0D9805CD"/>
    <w:rsid w:val="0DA40754"/>
    <w:rsid w:val="0E06A13A"/>
    <w:rsid w:val="0E880889"/>
    <w:rsid w:val="0EBB4B4C"/>
    <w:rsid w:val="0ED0B689"/>
    <w:rsid w:val="0EE9B132"/>
    <w:rsid w:val="0EF4E449"/>
    <w:rsid w:val="0F06CA0B"/>
    <w:rsid w:val="0F3673E9"/>
    <w:rsid w:val="0F81E7C1"/>
    <w:rsid w:val="10C4F19E"/>
    <w:rsid w:val="10C907A7"/>
    <w:rsid w:val="10D401CE"/>
    <w:rsid w:val="1102FE00"/>
    <w:rsid w:val="11129425"/>
    <w:rsid w:val="116E5F56"/>
    <w:rsid w:val="118FBB50"/>
    <w:rsid w:val="119C604D"/>
    <w:rsid w:val="11BF73DA"/>
    <w:rsid w:val="11C77026"/>
    <w:rsid w:val="11FBC726"/>
    <w:rsid w:val="12426603"/>
    <w:rsid w:val="1285FDC9"/>
    <w:rsid w:val="12B6CCAC"/>
    <w:rsid w:val="12D20115"/>
    <w:rsid w:val="139424DA"/>
    <w:rsid w:val="13979787"/>
    <w:rsid w:val="13A97622"/>
    <w:rsid w:val="13BA2F0A"/>
    <w:rsid w:val="14811FCD"/>
    <w:rsid w:val="14AFDED8"/>
    <w:rsid w:val="14D7AB36"/>
    <w:rsid w:val="150C694B"/>
    <w:rsid w:val="153367E8"/>
    <w:rsid w:val="159D9FA1"/>
    <w:rsid w:val="1647CF68"/>
    <w:rsid w:val="16AADA3E"/>
    <w:rsid w:val="16BB9CBD"/>
    <w:rsid w:val="16D17FE5"/>
    <w:rsid w:val="16F90909"/>
    <w:rsid w:val="1796E6A7"/>
    <w:rsid w:val="1837572A"/>
    <w:rsid w:val="18D76225"/>
    <w:rsid w:val="18E543B5"/>
    <w:rsid w:val="1993C042"/>
    <w:rsid w:val="19CA13A9"/>
    <w:rsid w:val="1A0FC4D7"/>
    <w:rsid w:val="1A880FFB"/>
    <w:rsid w:val="1A887519"/>
    <w:rsid w:val="1ADFC4D6"/>
    <w:rsid w:val="1B0D2EA9"/>
    <w:rsid w:val="1B2A1776"/>
    <w:rsid w:val="1B8DACF4"/>
    <w:rsid w:val="1C2369D6"/>
    <w:rsid w:val="1C5418E9"/>
    <w:rsid w:val="1D35EFFA"/>
    <w:rsid w:val="1D43BCDF"/>
    <w:rsid w:val="1D85B409"/>
    <w:rsid w:val="1DC139EC"/>
    <w:rsid w:val="1DE4D0F2"/>
    <w:rsid w:val="1E0A7105"/>
    <w:rsid w:val="1E1184F1"/>
    <w:rsid w:val="1E673165"/>
    <w:rsid w:val="1F4E912F"/>
    <w:rsid w:val="1F649B69"/>
    <w:rsid w:val="1F958960"/>
    <w:rsid w:val="1FDB437D"/>
    <w:rsid w:val="1FEA22A7"/>
    <w:rsid w:val="1FEFAC52"/>
    <w:rsid w:val="201417DF"/>
    <w:rsid w:val="201A9413"/>
    <w:rsid w:val="2039DF29"/>
    <w:rsid w:val="203C0C3E"/>
    <w:rsid w:val="2098FBBC"/>
    <w:rsid w:val="209D176D"/>
    <w:rsid w:val="20A2B350"/>
    <w:rsid w:val="20C6B443"/>
    <w:rsid w:val="20CD48C8"/>
    <w:rsid w:val="20D9E7E6"/>
    <w:rsid w:val="2108DD3B"/>
    <w:rsid w:val="2123FC55"/>
    <w:rsid w:val="2147FB03"/>
    <w:rsid w:val="215368AC"/>
    <w:rsid w:val="215C8522"/>
    <w:rsid w:val="21D1BCF6"/>
    <w:rsid w:val="21DA8D73"/>
    <w:rsid w:val="21F2A0FE"/>
    <w:rsid w:val="2208DCC6"/>
    <w:rsid w:val="22236CBE"/>
    <w:rsid w:val="223AB5FE"/>
    <w:rsid w:val="22458967"/>
    <w:rsid w:val="2288F308"/>
    <w:rsid w:val="228C25FB"/>
    <w:rsid w:val="232E976A"/>
    <w:rsid w:val="2382FEE3"/>
    <w:rsid w:val="2393D8A2"/>
    <w:rsid w:val="241F3183"/>
    <w:rsid w:val="242558A1"/>
    <w:rsid w:val="24444D12"/>
    <w:rsid w:val="24E34018"/>
    <w:rsid w:val="25029CA7"/>
    <w:rsid w:val="257C9617"/>
    <w:rsid w:val="25853EF1"/>
    <w:rsid w:val="259F7D67"/>
    <w:rsid w:val="25C3C6BD"/>
    <w:rsid w:val="25F34D5C"/>
    <w:rsid w:val="260804AA"/>
    <w:rsid w:val="262441BB"/>
    <w:rsid w:val="2631570B"/>
    <w:rsid w:val="26E04F62"/>
    <w:rsid w:val="2712A927"/>
    <w:rsid w:val="2725CB12"/>
    <w:rsid w:val="276B1858"/>
    <w:rsid w:val="27774B14"/>
    <w:rsid w:val="278151A3"/>
    <w:rsid w:val="2787BC3D"/>
    <w:rsid w:val="279D4B7E"/>
    <w:rsid w:val="27ABD51B"/>
    <w:rsid w:val="27C23DEB"/>
    <w:rsid w:val="2855B304"/>
    <w:rsid w:val="2874E08F"/>
    <w:rsid w:val="2879DA64"/>
    <w:rsid w:val="2893420C"/>
    <w:rsid w:val="28AAE66D"/>
    <w:rsid w:val="28B532D4"/>
    <w:rsid w:val="28B547F1"/>
    <w:rsid w:val="28F8C9C4"/>
    <w:rsid w:val="291E1B20"/>
    <w:rsid w:val="296DBD2A"/>
    <w:rsid w:val="2991735D"/>
    <w:rsid w:val="29A9E40C"/>
    <w:rsid w:val="29F3E767"/>
    <w:rsid w:val="2A059304"/>
    <w:rsid w:val="2A090731"/>
    <w:rsid w:val="2A2EF903"/>
    <w:rsid w:val="2A8837B6"/>
    <w:rsid w:val="2A938AAA"/>
    <w:rsid w:val="2A9737E0"/>
    <w:rsid w:val="2A9F15E4"/>
    <w:rsid w:val="2AF2357A"/>
    <w:rsid w:val="2BA7E26F"/>
    <w:rsid w:val="2BB85CFF"/>
    <w:rsid w:val="2C2D1437"/>
    <w:rsid w:val="2C7A0D49"/>
    <w:rsid w:val="2C7AF020"/>
    <w:rsid w:val="2CBBF948"/>
    <w:rsid w:val="2CBDA202"/>
    <w:rsid w:val="2CE184CE"/>
    <w:rsid w:val="2CE97254"/>
    <w:rsid w:val="2D0AB912"/>
    <w:rsid w:val="2D3EBDC6"/>
    <w:rsid w:val="2DD876EB"/>
    <w:rsid w:val="2E0E9633"/>
    <w:rsid w:val="2E366BF2"/>
    <w:rsid w:val="2F0F84F6"/>
    <w:rsid w:val="2F411F2C"/>
    <w:rsid w:val="2F8C83CC"/>
    <w:rsid w:val="2F8EE4CD"/>
    <w:rsid w:val="2F8F7924"/>
    <w:rsid w:val="2FB1E031"/>
    <w:rsid w:val="2FB2F8DB"/>
    <w:rsid w:val="2FBFB132"/>
    <w:rsid w:val="2FDD03F4"/>
    <w:rsid w:val="2FE7A328"/>
    <w:rsid w:val="30321ABE"/>
    <w:rsid w:val="308D6074"/>
    <w:rsid w:val="30DB661B"/>
    <w:rsid w:val="31144DA9"/>
    <w:rsid w:val="3166E35B"/>
    <w:rsid w:val="31687539"/>
    <w:rsid w:val="3188E734"/>
    <w:rsid w:val="31BCE377"/>
    <w:rsid w:val="31C35123"/>
    <w:rsid w:val="31D54C23"/>
    <w:rsid w:val="32745DC4"/>
    <w:rsid w:val="33006DC7"/>
    <w:rsid w:val="3311A298"/>
    <w:rsid w:val="33802ABB"/>
    <w:rsid w:val="33A59326"/>
    <w:rsid w:val="33BE911A"/>
    <w:rsid w:val="33E957CF"/>
    <w:rsid w:val="343B721E"/>
    <w:rsid w:val="34DE9FE0"/>
    <w:rsid w:val="35040086"/>
    <w:rsid w:val="3508A156"/>
    <w:rsid w:val="352C3A96"/>
    <w:rsid w:val="353876C5"/>
    <w:rsid w:val="354DDBDC"/>
    <w:rsid w:val="3578BE41"/>
    <w:rsid w:val="35D509D0"/>
    <w:rsid w:val="35DA4129"/>
    <w:rsid w:val="36A8BD46"/>
    <w:rsid w:val="36B4851D"/>
    <w:rsid w:val="36C58E98"/>
    <w:rsid w:val="36D306E2"/>
    <w:rsid w:val="36D6F88E"/>
    <w:rsid w:val="36F9C40B"/>
    <w:rsid w:val="3740AD88"/>
    <w:rsid w:val="37B6D7CD"/>
    <w:rsid w:val="3835440D"/>
    <w:rsid w:val="3850557E"/>
    <w:rsid w:val="385FF951"/>
    <w:rsid w:val="3938C3E2"/>
    <w:rsid w:val="39565CF3"/>
    <w:rsid w:val="39C2D8FE"/>
    <w:rsid w:val="39D84231"/>
    <w:rsid w:val="3A39201C"/>
    <w:rsid w:val="3AA16BB6"/>
    <w:rsid w:val="3AB94CB9"/>
    <w:rsid w:val="3AE1D2EF"/>
    <w:rsid w:val="3B04DDC7"/>
    <w:rsid w:val="3C5FA711"/>
    <w:rsid w:val="3CB42CA3"/>
    <w:rsid w:val="3CBD02C4"/>
    <w:rsid w:val="3CCAC44F"/>
    <w:rsid w:val="3CCC59BF"/>
    <w:rsid w:val="3CCD95BF"/>
    <w:rsid w:val="3D47B1BF"/>
    <w:rsid w:val="3D9668B5"/>
    <w:rsid w:val="3DF73CC2"/>
    <w:rsid w:val="3E026E14"/>
    <w:rsid w:val="3E577379"/>
    <w:rsid w:val="3E827629"/>
    <w:rsid w:val="3EB3CF2B"/>
    <w:rsid w:val="3F8FF9F0"/>
    <w:rsid w:val="3F9747D3"/>
    <w:rsid w:val="3FEE27CF"/>
    <w:rsid w:val="403736E0"/>
    <w:rsid w:val="40432243"/>
    <w:rsid w:val="40986071"/>
    <w:rsid w:val="4146657D"/>
    <w:rsid w:val="41507201"/>
    <w:rsid w:val="4171C0C7"/>
    <w:rsid w:val="418D29CB"/>
    <w:rsid w:val="41D81B5D"/>
    <w:rsid w:val="41F737C4"/>
    <w:rsid w:val="423FA61D"/>
    <w:rsid w:val="424132CE"/>
    <w:rsid w:val="424A3EEF"/>
    <w:rsid w:val="428ADBAC"/>
    <w:rsid w:val="428CEAA7"/>
    <w:rsid w:val="429F9BD4"/>
    <w:rsid w:val="42E235DE"/>
    <w:rsid w:val="435DB580"/>
    <w:rsid w:val="43A90CC9"/>
    <w:rsid w:val="4419ACC5"/>
    <w:rsid w:val="444FFE34"/>
    <w:rsid w:val="4461DAE4"/>
    <w:rsid w:val="4470657E"/>
    <w:rsid w:val="448735F0"/>
    <w:rsid w:val="44CC27C3"/>
    <w:rsid w:val="44CEFB34"/>
    <w:rsid w:val="44F17FA6"/>
    <w:rsid w:val="44F24725"/>
    <w:rsid w:val="45298801"/>
    <w:rsid w:val="452ED886"/>
    <w:rsid w:val="453B9562"/>
    <w:rsid w:val="4543D9F8"/>
    <w:rsid w:val="456DF153"/>
    <w:rsid w:val="45895110"/>
    <w:rsid w:val="45AE5E4E"/>
    <w:rsid w:val="45C19D8F"/>
    <w:rsid w:val="45D25D2C"/>
    <w:rsid w:val="46116411"/>
    <w:rsid w:val="4619D6A0"/>
    <w:rsid w:val="4648C25E"/>
    <w:rsid w:val="468478C0"/>
    <w:rsid w:val="469E3C4F"/>
    <w:rsid w:val="46A96C7C"/>
    <w:rsid w:val="47A259B8"/>
    <w:rsid w:val="47C07A43"/>
    <w:rsid w:val="48641BE5"/>
    <w:rsid w:val="48B94E9D"/>
    <w:rsid w:val="48EEE9BA"/>
    <w:rsid w:val="48F240BB"/>
    <w:rsid w:val="48FB8326"/>
    <w:rsid w:val="49309AE4"/>
    <w:rsid w:val="49354C07"/>
    <w:rsid w:val="4987728D"/>
    <w:rsid w:val="4A546A4F"/>
    <w:rsid w:val="4BF52654"/>
    <w:rsid w:val="4C2B68B6"/>
    <w:rsid w:val="4C319DC3"/>
    <w:rsid w:val="4C5E8DEB"/>
    <w:rsid w:val="4C629B29"/>
    <w:rsid w:val="4C8775EC"/>
    <w:rsid w:val="4D1779B3"/>
    <w:rsid w:val="4D9F35AC"/>
    <w:rsid w:val="4DF0547E"/>
    <w:rsid w:val="4E08BD2A"/>
    <w:rsid w:val="4E0FD823"/>
    <w:rsid w:val="4E293B10"/>
    <w:rsid w:val="4F041DFF"/>
    <w:rsid w:val="4F2200C0"/>
    <w:rsid w:val="4F29AE62"/>
    <w:rsid w:val="4F8C24DF"/>
    <w:rsid w:val="4FA06D4C"/>
    <w:rsid w:val="4FB88C94"/>
    <w:rsid w:val="4FFBE3A9"/>
    <w:rsid w:val="5085BEDA"/>
    <w:rsid w:val="50DC8BC5"/>
    <w:rsid w:val="50E89522"/>
    <w:rsid w:val="50F7C591"/>
    <w:rsid w:val="5127F540"/>
    <w:rsid w:val="5131E235"/>
    <w:rsid w:val="5132D510"/>
    <w:rsid w:val="514A5EEC"/>
    <w:rsid w:val="516AA788"/>
    <w:rsid w:val="51765D54"/>
    <w:rsid w:val="5183AA9C"/>
    <w:rsid w:val="519E8046"/>
    <w:rsid w:val="51C085F4"/>
    <w:rsid w:val="51CFCFDD"/>
    <w:rsid w:val="520F7602"/>
    <w:rsid w:val="52200C6C"/>
    <w:rsid w:val="52270C59"/>
    <w:rsid w:val="529F10AC"/>
    <w:rsid w:val="52A12967"/>
    <w:rsid w:val="52CEC8BC"/>
    <w:rsid w:val="52DA6AF1"/>
    <w:rsid w:val="5304D945"/>
    <w:rsid w:val="530677E9"/>
    <w:rsid w:val="53290718"/>
    <w:rsid w:val="532BA278"/>
    <w:rsid w:val="536B5DD0"/>
    <w:rsid w:val="537E18A6"/>
    <w:rsid w:val="53C0036D"/>
    <w:rsid w:val="53C850AF"/>
    <w:rsid w:val="53D05989"/>
    <w:rsid w:val="53F31648"/>
    <w:rsid w:val="5400C289"/>
    <w:rsid w:val="5401DA28"/>
    <w:rsid w:val="5431AE01"/>
    <w:rsid w:val="545A79A4"/>
    <w:rsid w:val="545A8565"/>
    <w:rsid w:val="545F9602"/>
    <w:rsid w:val="5477FEAE"/>
    <w:rsid w:val="547FEC34"/>
    <w:rsid w:val="5507709F"/>
    <w:rsid w:val="5519E907"/>
    <w:rsid w:val="557B9890"/>
    <w:rsid w:val="5591EA1E"/>
    <w:rsid w:val="559FF101"/>
    <w:rsid w:val="55AD1F8A"/>
    <w:rsid w:val="55E54B82"/>
    <w:rsid w:val="55FB6663"/>
    <w:rsid w:val="5613CF0F"/>
    <w:rsid w:val="56A34100"/>
    <w:rsid w:val="572CF12E"/>
    <w:rsid w:val="5795CF07"/>
    <w:rsid w:val="57FF139B"/>
    <w:rsid w:val="5805F50C"/>
    <w:rsid w:val="58384149"/>
    <w:rsid w:val="585B9AEB"/>
    <w:rsid w:val="587DA3E7"/>
    <w:rsid w:val="58D791C3"/>
    <w:rsid w:val="590915AD"/>
    <w:rsid w:val="5927E79E"/>
    <w:rsid w:val="59573A15"/>
    <w:rsid w:val="5991658D"/>
    <w:rsid w:val="599C2901"/>
    <w:rsid w:val="59ED5A2A"/>
    <w:rsid w:val="5A07F45C"/>
    <w:rsid w:val="5A45F468"/>
    <w:rsid w:val="5A503B50"/>
    <w:rsid w:val="5A75DDEE"/>
    <w:rsid w:val="5ACBC69B"/>
    <w:rsid w:val="5AEE76E6"/>
    <w:rsid w:val="5B1E6338"/>
    <w:rsid w:val="5B534AFD"/>
    <w:rsid w:val="5B6A626A"/>
    <w:rsid w:val="5B8438F4"/>
    <w:rsid w:val="5B892A8B"/>
    <w:rsid w:val="5BCEEA27"/>
    <w:rsid w:val="5C036288"/>
    <w:rsid w:val="5C16127C"/>
    <w:rsid w:val="5C79392F"/>
    <w:rsid w:val="5C831093"/>
    <w:rsid w:val="5CBA1FF7"/>
    <w:rsid w:val="5CCDF137"/>
    <w:rsid w:val="5E0A7916"/>
    <w:rsid w:val="5E1EE0F4"/>
    <w:rsid w:val="5E319C29"/>
    <w:rsid w:val="5E4E5CA5"/>
    <w:rsid w:val="5E646057"/>
    <w:rsid w:val="5E678CA8"/>
    <w:rsid w:val="5E9ED7AD"/>
    <w:rsid w:val="5EB30850"/>
    <w:rsid w:val="5ED80604"/>
    <w:rsid w:val="5F3B034A"/>
    <w:rsid w:val="5F47DB3B"/>
    <w:rsid w:val="5F5441AB"/>
    <w:rsid w:val="5FC58B0D"/>
    <w:rsid w:val="5FEBDAD4"/>
    <w:rsid w:val="5FECE877"/>
    <w:rsid w:val="600591F9"/>
    <w:rsid w:val="602C8196"/>
    <w:rsid w:val="60543A52"/>
    <w:rsid w:val="6079E0B9"/>
    <w:rsid w:val="607BCD88"/>
    <w:rsid w:val="60A8DA0A"/>
    <w:rsid w:val="610D677D"/>
    <w:rsid w:val="617A99D1"/>
    <w:rsid w:val="61951B99"/>
    <w:rsid w:val="61A1625A"/>
    <w:rsid w:val="61C266DB"/>
    <w:rsid w:val="61DE14E9"/>
    <w:rsid w:val="6223A243"/>
    <w:rsid w:val="6272A40C"/>
    <w:rsid w:val="628C4A49"/>
    <w:rsid w:val="62B04958"/>
    <w:rsid w:val="633A8590"/>
    <w:rsid w:val="639F62B3"/>
    <w:rsid w:val="63FEBA2A"/>
    <w:rsid w:val="641AC3FA"/>
    <w:rsid w:val="647F53C7"/>
    <w:rsid w:val="6481CEEA"/>
    <w:rsid w:val="6485F7C7"/>
    <w:rsid w:val="64A0A09A"/>
    <w:rsid w:val="64A104F5"/>
    <w:rsid w:val="64B17BA8"/>
    <w:rsid w:val="64D35BB4"/>
    <w:rsid w:val="6546D74E"/>
    <w:rsid w:val="65B78E58"/>
    <w:rsid w:val="6618B802"/>
    <w:rsid w:val="662C2171"/>
    <w:rsid w:val="665F12CE"/>
    <w:rsid w:val="666AE3E1"/>
    <w:rsid w:val="679C837A"/>
    <w:rsid w:val="67CDB0C0"/>
    <w:rsid w:val="67D4D306"/>
    <w:rsid w:val="6808C7D5"/>
    <w:rsid w:val="680A4D41"/>
    <w:rsid w:val="68BA04A1"/>
    <w:rsid w:val="68BEE4F7"/>
    <w:rsid w:val="68C4C21F"/>
    <w:rsid w:val="68E1E590"/>
    <w:rsid w:val="68E33F44"/>
    <w:rsid w:val="6993CABD"/>
    <w:rsid w:val="69AE7B1E"/>
    <w:rsid w:val="69B8029C"/>
    <w:rsid w:val="6A140301"/>
    <w:rsid w:val="6A184C2A"/>
    <w:rsid w:val="6A246883"/>
    <w:rsid w:val="6A3693F3"/>
    <w:rsid w:val="6A3C37C1"/>
    <w:rsid w:val="6ABB0856"/>
    <w:rsid w:val="6B01F7B6"/>
    <w:rsid w:val="6B7873E8"/>
    <w:rsid w:val="6B854C02"/>
    <w:rsid w:val="6BA82BB4"/>
    <w:rsid w:val="6BE8CA2A"/>
    <w:rsid w:val="6C56D8B7"/>
    <w:rsid w:val="6C8BF792"/>
    <w:rsid w:val="6D0D376D"/>
    <w:rsid w:val="6D29E3DF"/>
    <w:rsid w:val="6D3093D4"/>
    <w:rsid w:val="6D4FECEC"/>
    <w:rsid w:val="6D612E99"/>
    <w:rsid w:val="6E2F91BE"/>
    <w:rsid w:val="6E7A798D"/>
    <w:rsid w:val="6E894B7B"/>
    <w:rsid w:val="6F178CDA"/>
    <w:rsid w:val="6F47EB06"/>
    <w:rsid w:val="6F54DCC8"/>
    <w:rsid w:val="6F69B101"/>
    <w:rsid w:val="70ACB318"/>
    <w:rsid w:val="70B06F51"/>
    <w:rsid w:val="70B35D3B"/>
    <w:rsid w:val="70BC3B4D"/>
    <w:rsid w:val="70F0AD29"/>
    <w:rsid w:val="71118A2D"/>
    <w:rsid w:val="713AF96E"/>
    <w:rsid w:val="714573C8"/>
    <w:rsid w:val="71A552F8"/>
    <w:rsid w:val="71C7B153"/>
    <w:rsid w:val="71CC2CEB"/>
    <w:rsid w:val="71FD5502"/>
    <w:rsid w:val="738CE091"/>
    <w:rsid w:val="73A2077B"/>
    <w:rsid w:val="75155AC0"/>
    <w:rsid w:val="7517B346"/>
    <w:rsid w:val="752448F8"/>
    <w:rsid w:val="7586CE5E"/>
    <w:rsid w:val="75A23C8B"/>
    <w:rsid w:val="75FD4CD6"/>
    <w:rsid w:val="760E7210"/>
    <w:rsid w:val="765039CD"/>
    <w:rsid w:val="7667A2B0"/>
    <w:rsid w:val="76A45439"/>
    <w:rsid w:val="772B7CD1"/>
    <w:rsid w:val="773588D1"/>
    <w:rsid w:val="7749D958"/>
    <w:rsid w:val="774CE85B"/>
    <w:rsid w:val="777CDADC"/>
    <w:rsid w:val="77AA3A64"/>
    <w:rsid w:val="77D7099C"/>
    <w:rsid w:val="786FD5A8"/>
    <w:rsid w:val="78BA7F5C"/>
    <w:rsid w:val="78E5CEB0"/>
    <w:rsid w:val="78ECCD68"/>
    <w:rsid w:val="796FA6AA"/>
    <w:rsid w:val="79724465"/>
    <w:rsid w:val="797A20D0"/>
    <w:rsid w:val="79C9F9DA"/>
    <w:rsid w:val="79D2A3F0"/>
    <w:rsid w:val="7A0861CB"/>
    <w:rsid w:val="7A49F536"/>
    <w:rsid w:val="7A5A3F81"/>
    <w:rsid w:val="7A6894AF"/>
    <w:rsid w:val="7A829EE4"/>
    <w:rsid w:val="7B62C382"/>
    <w:rsid w:val="7BC47ED9"/>
    <w:rsid w:val="7BFBE3AF"/>
    <w:rsid w:val="7C00D864"/>
    <w:rsid w:val="7C845E76"/>
    <w:rsid w:val="7CEB655B"/>
    <w:rsid w:val="7CEE0C20"/>
    <w:rsid w:val="7D244CAD"/>
    <w:rsid w:val="7D27FE3C"/>
    <w:rsid w:val="7D6DFE3C"/>
    <w:rsid w:val="7D8195F8"/>
    <w:rsid w:val="7DCC0DA1"/>
    <w:rsid w:val="7DD6D6DF"/>
    <w:rsid w:val="7EB70E01"/>
    <w:rsid w:val="7F102B9A"/>
    <w:rsid w:val="7F2048DD"/>
    <w:rsid w:val="7F2A9A73"/>
    <w:rsid w:val="7F2DB0A4"/>
    <w:rsid w:val="7FE185E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F1FB6E"/>
  <w15:chartTrackingRefBased/>
  <w15:docId w15:val="{C0D2AB39-D93A-4244-BBA0-7AEA12B0D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83B2E"/>
    <w:pPr>
      <w:spacing w:after="0" w:line="240" w:lineRule="auto"/>
    </w:pPr>
    <w:rPr>
      <w:rFonts w:ascii="Times New Roman" w:hAnsi="Times New Roman"/>
      <w:sz w:val="24"/>
    </w:rPr>
  </w:style>
  <w:style w:type="paragraph" w:styleId="Pealkiri1">
    <w:name w:val="heading 1"/>
    <w:basedOn w:val="Normaallaad"/>
    <w:next w:val="Normaallaad"/>
    <w:link w:val="Pealkiri1Mrk"/>
    <w:uiPriority w:val="9"/>
    <w:qFormat/>
    <w:rsid w:val="00570BD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unhideWhenUsed/>
    <w:qFormat/>
    <w:rsid w:val="0077754D"/>
    <w:pPr>
      <w:keepNext/>
      <w:keepLines/>
      <w:spacing w:before="40"/>
      <w:outlineLvl w:val="2"/>
    </w:pPr>
    <w:rPr>
      <w:rFonts w:asciiTheme="majorHAnsi" w:eastAsiaTheme="majorEastAsia" w:hAnsiTheme="majorHAnsi" w:cstheme="majorBidi"/>
      <w:color w:val="1F4D78" w:themeColor="accent1" w:themeShade="7F"/>
      <w:szCs w:val="24"/>
    </w:rPr>
  </w:style>
  <w:style w:type="paragraph" w:styleId="Pealkiri4">
    <w:name w:val="heading 4"/>
    <w:basedOn w:val="Normaallaad"/>
    <w:next w:val="Normaallaad"/>
    <w:link w:val="Pealkiri4Mrk"/>
    <w:uiPriority w:val="9"/>
    <w:semiHidden/>
    <w:unhideWhenUsed/>
    <w:qFormat/>
    <w:rsid w:val="005B399A"/>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link w:val="LoendilikMrk"/>
    <w:uiPriority w:val="34"/>
    <w:qFormat/>
    <w:rsid w:val="00B43831"/>
    <w:pPr>
      <w:ind w:left="720"/>
      <w:contextualSpacing/>
    </w:pPr>
  </w:style>
  <w:style w:type="character" w:styleId="Hperlink">
    <w:name w:val="Hyperlink"/>
    <w:basedOn w:val="Liguvaikefont"/>
    <w:uiPriority w:val="99"/>
    <w:unhideWhenUsed/>
    <w:rsid w:val="00B43831"/>
    <w:rPr>
      <w:color w:val="0563C1" w:themeColor="hyperlink"/>
      <w:u w:val="single"/>
    </w:rPr>
  </w:style>
  <w:style w:type="paragraph" w:styleId="Allmrkusetekst">
    <w:name w:val="footnote text"/>
    <w:basedOn w:val="Normaallaad"/>
    <w:link w:val="AllmrkusetekstMrk"/>
    <w:uiPriority w:val="99"/>
    <w:unhideWhenUsed/>
    <w:rsid w:val="0064705B"/>
    <w:pPr>
      <w:spacing w:after="200" w:line="276" w:lineRule="auto"/>
    </w:pPr>
    <w:rPr>
      <w:rFonts w:eastAsia="Calibri" w:cs="Times New Roman"/>
      <w:sz w:val="20"/>
      <w:szCs w:val="20"/>
    </w:rPr>
  </w:style>
  <w:style w:type="character" w:customStyle="1" w:styleId="AllmrkusetekstMrk">
    <w:name w:val="Allmärkuse tekst Märk"/>
    <w:basedOn w:val="Liguvaikefont"/>
    <w:link w:val="Allmrkusetekst"/>
    <w:uiPriority w:val="99"/>
    <w:rsid w:val="0064705B"/>
    <w:rPr>
      <w:rFonts w:ascii="Times New Roman" w:eastAsia="Calibri" w:hAnsi="Times New Roman" w:cs="Times New Roman"/>
      <w:sz w:val="20"/>
      <w:szCs w:val="20"/>
    </w:rPr>
  </w:style>
  <w:style w:type="paragraph" w:customStyle="1" w:styleId="Default">
    <w:name w:val="Default"/>
    <w:rsid w:val="0064705B"/>
    <w:pPr>
      <w:autoSpaceDE w:val="0"/>
      <w:autoSpaceDN w:val="0"/>
      <w:adjustRightInd w:val="0"/>
      <w:spacing w:after="0" w:line="240" w:lineRule="auto"/>
    </w:pPr>
    <w:rPr>
      <w:rFonts w:ascii="Times New Roman" w:eastAsia="Times New Roman" w:hAnsi="Times New Roman" w:cs="Times New Roman"/>
      <w:color w:val="000000"/>
      <w:sz w:val="24"/>
      <w:szCs w:val="24"/>
      <w:lang w:eastAsia="et-EE"/>
    </w:rPr>
  </w:style>
  <w:style w:type="character" w:styleId="Allmrkuseviide">
    <w:name w:val="footnote reference"/>
    <w:aliases w:val="Footnote Reference Number,Footnote Reference_LVL6,Footnote Reference_LVL61,Footnote Reference_LVL62,Footnote Reference_LVL63,Footnote Reference_LVL64,BVI fnr,Footnote Reference Superscript,Footnote reference number,Footnote symbol,fr"/>
    <w:basedOn w:val="Liguvaikefont"/>
    <w:uiPriority w:val="99"/>
    <w:unhideWhenUsed/>
    <w:rsid w:val="0064705B"/>
    <w:rPr>
      <w:vertAlign w:val="superscript"/>
    </w:rPr>
  </w:style>
  <w:style w:type="character" w:styleId="Kommentaariviide">
    <w:name w:val="annotation reference"/>
    <w:basedOn w:val="Liguvaikefont"/>
    <w:uiPriority w:val="99"/>
    <w:semiHidden/>
    <w:unhideWhenUsed/>
    <w:rsid w:val="00F64862"/>
    <w:rPr>
      <w:sz w:val="16"/>
      <w:szCs w:val="16"/>
    </w:rPr>
  </w:style>
  <w:style w:type="paragraph" w:styleId="Kommentaaritekst">
    <w:name w:val="annotation text"/>
    <w:basedOn w:val="Normaallaad"/>
    <w:link w:val="KommentaaritekstMrk"/>
    <w:uiPriority w:val="99"/>
    <w:unhideWhenUsed/>
    <w:rsid w:val="00F64862"/>
    <w:rPr>
      <w:sz w:val="20"/>
      <w:szCs w:val="20"/>
    </w:rPr>
  </w:style>
  <w:style w:type="character" w:customStyle="1" w:styleId="KommentaaritekstMrk">
    <w:name w:val="Kommentaari tekst Märk"/>
    <w:basedOn w:val="Liguvaikefont"/>
    <w:link w:val="Kommentaaritekst"/>
    <w:uiPriority w:val="99"/>
    <w:rsid w:val="00F64862"/>
    <w:rPr>
      <w:sz w:val="20"/>
      <w:szCs w:val="20"/>
    </w:rPr>
  </w:style>
  <w:style w:type="paragraph" w:styleId="Kommentaariteema">
    <w:name w:val="annotation subject"/>
    <w:basedOn w:val="Kommentaaritekst"/>
    <w:next w:val="Kommentaaritekst"/>
    <w:link w:val="KommentaariteemaMrk"/>
    <w:uiPriority w:val="99"/>
    <w:semiHidden/>
    <w:unhideWhenUsed/>
    <w:rsid w:val="00F64862"/>
    <w:rPr>
      <w:b/>
      <w:bCs/>
    </w:rPr>
  </w:style>
  <w:style w:type="character" w:customStyle="1" w:styleId="KommentaariteemaMrk">
    <w:name w:val="Kommentaari teema Märk"/>
    <w:basedOn w:val="KommentaaritekstMrk"/>
    <w:link w:val="Kommentaariteema"/>
    <w:uiPriority w:val="99"/>
    <w:semiHidden/>
    <w:rsid w:val="00F64862"/>
    <w:rPr>
      <w:b/>
      <w:bCs/>
      <w:sz w:val="20"/>
      <w:szCs w:val="20"/>
    </w:rPr>
  </w:style>
  <w:style w:type="paragraph" w:styleId="Jutumullitekst">
    <w:name w:val="Balloon Text"/>
    <w:basedOn w:val="Normaallaad"/>
    <w:link w:val="JutumullitekstMrk"/>
    <w:uiPriority w:val="99"/>
    <w:semiHidden/>
    <w:unhideWhenUsed/>
    <w:rsid w:val="00F64862"/>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F64862"/>
    <w:rPr>
      <w:rFonts w:ascii="Segoe UI" w:hAnsi="Segoe UI" w:cs="Segoe UI"/>
      <w:sz w:val="18"/>
      <w:szCs w:val="18"/>
    </w:rPr>
  </w:style>
  <w:style w:type="paragraph" w:styleId="Pis">
    <w:name w:val="header"/>
    <w:basedOn w:val="Normaallaad"/>
    <w:link w:val="PisMrk"/>
    <w:uiPriority w:val="99"/>
    <w:unhideWhenUsed/>
    <w:rsid w:val="005066F1"/>
    <w:pPr>
      <w:tabs>
        <w:tab w:val="center" w:pos="4536"/>
        <w:tab w:val="right" w:pos="9072"/>
      </w:tabs>
    </w:pPr>
  </w:style>
  <w:style w:type="character" w:customStyle="1" w:styleId="PisMrk">
    <w:name w:val="Päis Märk"/>
    <w:basedOn w:val="Liguvaikefont"/>
    <w:link w:val="Pis"/>
    <w:uiPriority w:val="99"/>
    <w:rsid w:val="005066F1"/>
  </w:style>
  <w:style w:type="paragraph" w:styleId="Jalus">
    <w:name w:val="footer"/>
    <w:basedOn w:val="Normaallaad"/>
    <w:link w:val="JalusMrk"/>
    <w:uiPriority w:val="99"/>
    <w:unhideWhenUsed/>
    <w:rsid w:val="005066F1"/>
    <w:pPr>
      <w:tabs>
        <w:tab w:val="center" w:pos="4536"/>
        <w:tab w:val="right" w:pos="9072"/>
      </w:tabs>
    </w:pPr>
  </w:style>
  <w:style w:type="character" w:customStyle="1" w:styleId="JalusMrk">
    <w:name w:val="Jalus Märk"/>
    <w:basedOn w:val="Liguvaikefont"/>
    <w:link w:val="Jalus"/>
    <w:uiPriority w:val="99"/>
    <w:rsid w:val="005066F1"/>
  </w:style>
  <w:style w:type="character" w:customStyle="1" w:styleId="Pealkiri3Mrk">
    <w:name w:val="Pealkiri 3 Märk"/>
    <w:basedOn w:val="Liguvaikefont"/>
    <w:link w:val="Pealkiri3"/>
    <w:uiPriority w:val="9"/>
    <w:rsid w:val="0077754D"/>
    <w:rPr>
      <w:rFonts w:asciiTheme="majorHAnsi" w:eastAsiaTheme="majorEastAsia" w:hAnsiTheme="majorHAnsi" w:cstheme="majorBidi"/>
      <w:color w:val="1F4D78" w:themeColor="accent1" w:themeShade="7F"/>
      <w:sz w:val="24"/>
      <w:szCs w:val="24"/>
    </w:rPr>
  </w:style>
  <w:style w:type="character" w:styleId="Klastatudhperlink">
    <w:name w:val="FollowedHyperlink"/>
    <w:basedOn w:val="Liguvaikefont"/>
    <w:uiPriority w:val="99"/>
    <w:semiHidden/>
    <w:unhideWhenUsed/>
    <w:rsid w:val="00E26AB9"/>
    <w:rPr>
      <w:color w:val="954F72" w:themeColor="followedHyperlink"/>
      <w:u w:val="single"/>
    </w:rPr>
  </w:style>
  <w:style w:type="paragraph" w:customStyle="1" w:styleId="justumisetekst">
    <w:name w:val="jõustumise tekst"/>
    <w:basedOn w:val="Normaallaad"/>
    <w:next w:val="Normaallaad"/>
    <w:qFormat/>
    <w:rsid w:val="009D51DC"/>
    <w:pPr>
      <w:suppressAutoHyphens/>
      <w:autoSpaceDN w:val="0"/>
      <w:adjustRightInd w:val="0"/>
      <w:spacing w:before="120" w:after="120"/>
      <w:jc w:val="both"/>
    </w:pPr>
    <w:rPr>
      <w:rFonts w:eastAsia="Times New Roman" w:cs="Times New Roman"/>
      <w:szCs w:val="24"/>
      <w:lang w:eastAsia="et-EE"/>
    </w:rPr>
  </w:style>
  <w:style w:type="character" w:customStyle="1" w:styleId="LoendilikMrk">
    <w:name w:val="Loendi lõik Märk"/>
    <w:basedOn w:val="Liguvaikefont"/>
    <w:link w:val="Loendilik"/>
    <w:uiPriority w:val="34"/>
    <w:locked/>
    <w:rsid w:val="006E73CE"/>
  </w:style>
  <w:style w:type="character" w:styleId="Rhutus">
    <w:name w:val="Emphasis"/>
    <w:basedOn w:val="Liguvaikefont"/>
    <w:uiPriority w:val="20"/>
    <w:qFormat/>
    <w:rsid w:val="002D72FC"/>
    <w:rPr>
      <w:i/>
      <w:iCs/>
    </w:rPr>
  </w:style>
  <w:style w:type="character" w:styleId="Tugev">
    <w:name w:val="Strong"/>
    <w:basedOn w:val="Liguvaikefont"/>
    <w:uiPriority w:val="22"/>
    <w:qFormat/>
    <w:rsid w:val="001506F2"/>
    <w:rPr>
      <w:b/>
      <w:bCs/>
    </w:rPr>
  </w:style>
  <w:style w:type="paragraph" w:styleId="Vahedeta">
    <w:name w:val="No Spacing"/>
    <w:uiPriority w:val="1"/>
    <w:qFormat/>
    <w:rsid w:val="006F2C06"/>
    <w:pPr>
      <w:spacing w:after="0" w:line="240" w:lineRule="auto"/>
    </w:pPr>
  </w:style>
  <w:style w:type="character" w:customStyle="1" w:styleId="Pealkiri1Mrk">
    <w:name w:val="Pealkiri 1 Märk"/>
    <w:basedOn w:val="Liguvaikefont"/>
    <w:link w:val="Pealkiri1"/>
    <w:uiPriority w:val="9"/>
    <w:rsid w:val="00570BD0"/>
    <w:rPr>
      <w:rFonts w:asciiTheme="majorHAnsi" w:eastAsiaTheme="majorEastAsia" w:hAnsiTheme="majorHAnsi" w:cstheme="majorBidi"/>
      <w:color w:val="2E74B5" w:themeColor="accent1" w:themeShade="BF"/>
      <w:sz w:val="32"/>
      <w:szCs w:val="32"/>
    </w:rPr>
  </w:style>
  <w:style w:type="table" w:styleId="Kontuurtabel">
    <w:name w:val="Table Grid"/>
    <w:basedOn w:val="Normaaltabel"/>
    <w:uiPriority w:val="39"/>
    <w:rsid w:val="006F73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daktsioon">
    <w:name w:val="Revision"/>
    <w:hidden/>
    <w:uiPriority w:val="99"/>
    <w:semiHidden/>
    <w:rsid w:val="005B0368"/>
    <w:pPr>
      <w:spacing w:after="0" w:line="240" w:lineRule="auto"/>
    </w:pPr>
  </w:style>
  <w:style w:type="character" w:customStyle="1" w:styleId="Lahendamatamainimine1">
    <w:name w:val="Lahendamata mainimine1"/>
    <w:basedOn w:val="Liguvaikefont"/>
    <w:uiPriority w:val="99"/>
    <w:semiHidden/>
    <w:unhideWhenUsed/>
    <w:rsid w:val="003356DF"/>
    <w:rPr>
      <w:color w:val="605E5C"/>
      <w:shd w:val="clear" w:color="auto" w:fill="E1DFDD"/>
    </w:rPr>
  </w:style>
  <w:style w:type="paragraph" w:styleId="Normaallaadveeb">
    <w:name w:val="Normal (Web)"/>
    <w:basedOn w:val="Normaallaad"/>
    <w:uiPriority w:val="99"/>
    <w:unhideWhenUsed/>
    <w:rsid w:val="00C9675E"/>
    <w:pPr>
      <w:spacing w:before="100" w:beforeAutospacing="1" w:after="100" w:afterAutospacing="1"/>
    </w:pPr>
    <w:rPr>
      <w:rFonts w:eastAsia="Times New Roman" w:cs="Times New Roman"/>
      <w:szCs w:val="24"/>
      <w:lang w:eastAsia="et-EE"/>
    </w:rPr>
  </w:style>
  <w:style w:type="character" w:customStyle="1" w:styleId="KehatekstMrk1">
    <w:name w:val="Kehatekst Märk1"/>
    <w:basedOn w:val="Liguvaikefont"/>
    <w:uiPriority w:val="99"/>
    <w:semiHidden/>
    <w:rsid w:val="00E67F3D"/>
  </w:style>
  <w:style w:type="character" w:customStyle="1" w:styleId="Pealkiri4Mrk">
    <w:name w:val="Pealkiri 4 Märk"/>
    <w:basedOn w:val="Liguvaikefont"/>
    <w:link w:val="Pealkiri4"/>
    <w:uiPriority w:val="9"/>
    <w:semiHidden/>
    <w:rsid w:val="005B399A"/>
    <w:rPr>
      <w:rFonts w:asciiTheme="majorHAnsi" w:eastAsiaTheme="majorEastAsia" w:hAnsiTheme="majorHAnsi" w:cstheme="majorBidi"/>
      <w:i/>
      <w:iCs/>
      <w:color w:val="2E74B5" w:themeColor="accent1" w:themeShade="BF"/>
      <w:sz w:val="24"/>
    </w:rPr>
  </w:style>
  <w:style w:type="paragraph" w:customStyle="1" w:styleId="muudetavtekstalljoonega">
    <w:name w:val="muudetav tekst alljoonega"/>
    <w:basedOn w:val="Normaallaad"/>
    <w:qFormat/>
    <w:rsid w:val="00701BD2"/>
    <w:pPr>
      <w:autoSpaceDN w:val="0"/>
      <w:jc w:val="both"/>
    </w:pPr>
    <w:rPr>
      <w:rFonts w:cs="Times New Roman"/>
      <w:szCs w:val="24"/>
      <w:u w:val="single"/>
      <w:lang w:eastAsia="et-EE"/>
    </w:rPr>
  </w:style>
  <w:style w:type="paragraph" w:customStyle="1" w:styleId="muudetavtekst">
    <w:name w:val="muudetav tekst"/>
    <w:basedOn w:val="Normaallaad"/>
    <w:qFormat/>
    <w:rsid w:val="00A5034B"/>
    <w:pPr>
      <w:suppressAutoHyphens/>
      <w:autoSpaceDN w:val="0"/>
      <w:adjustRightInd w:val="0"/>
      <w:jc w:val="both"/>
    </w:pPr>
    <w:rPr>
      <w:rFonts w:eastAsia="Times New Roman" w:cs="Times New Roman"/>
      <w:szCs w:val="24"/>
      <w:lang w:eastAsia="et-EE"/>
    </w:rPr>
  </w:style>
  <w:style w:type="table" w:styleId="Tavatabel2">
    <w:name w:val="Plain Table 2"/>
    <w:basedOn w:val="Normaaltabel"/>
    <w:uiPriority w:val="42"/>
    <w:rsid w:val="00CB4405"/>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ui-provider">
    <w:name w:val="ui-provider"/>
    <w:basedOn w:val="Liguvaikefont"/>
    <w:rsid w:val="005A2B9D"/>
  </w:style>
  <w:style w:type="paragraph" w:customStyle="1" w:styleId="footnotedescription">
    <w:name w:val="footnote description"/>
    <w:next w:val="Normaallaad"/>
    <w:link w:val="footnotedescriptionChar"/>
    <w:hidden/>
    <w:rsid w:val="00085617"/>
    <w:pPr>
      <w:spacing w:after="0"/>
    </w:pPr>
    <w:rPr>
      <w:rFonts w:ascii="Times New Roman" w:eastAsia="Times New Roman" w:hAnsi="Times New Roman" w:cs="Times New Roman"/>
      <w:color w:val="000000"/>
      <w:sz w:val="20"/>
      <w:lang w:eastAsia="et-EE"/>
    </w:rPr>
  </w:style>
  <w:style w:type="character" w:customStyle="1" w:styleId="footnotedescriptionChar">
    <w:name w:val="footnote description Char"/>
    <w:link w:val="footnotedescription"/>
    <w:rsid w:val="00085617"/>
    <w:rPr>
      <w:rFonts w:ascii="Times New Roman" w:eastAsia="Times New Roman" w:hAnsi="Times New Roman" w:cs="Times New Roman"/>
      <w:color w:val="000000"/>
      <w:sz w:val="20"/>
      <w:lang w:eastAsia="et-EE"/>
    </w:rPr>
  </w:style>
  <w:style w:type="character" w:customStyle="1" w:styleId="footnotemark">
    <w:name w:val="footnote mark"/>
    <w:hidden/>
    <w:rsid w:val="00085617"/>
    <w:rPr>
      <w:rFonts w:ascii="Times New Roman" w:eastAsia="Times New Roman" w:hAnsi="Times New Roman" w:cs="Times New Roman"/>
      <w:color w:val="000000"/>
      <w:sz w:val="20"/>
      <w:vertAlign w:val="superscript"/>
    </w:rPr>
  </w:style>
  <w:style w:type="paragraph" w:customStyle="1" w:styleId="Vaikimisi">
    <w:name w:val="Vaikimisi"/>
    <w:rsid w:val="00766816"/>
    <w:pPr>
      <w:widowControl w:val="0"/>
      <w:autoSpaceDE w:val="0"/>
      <w:autoSpaceDN w:val="0"/>
      <w:adjustRightInd w:val="0"/>
      <w:spacing w:after="0" w:line="240" w:lineRule="auto"/>
    </w:pPr>
    <w:rPr>
      <w:rFonts w:ascii="Times New Roman" w:eastAsia="Times New Roman" w:hAnsi="Lucida Sans Unicode" w:cs="Times New Roman"/>
      <w:kern w:val="1"/>
      <w:sz w:val="24"/>
      <w:szCs w:val="24"/>
      <w:lang w:eastAsia="zh-CN" w:bidi="hi-IN"/>
    </w:rPr>
  </w:style>
  <w:style w:type="character" w:customStyle="1" w:styleId="Lahendamatamainimine2">
    <w:name w:val="Lahendamata mainimine2"/>
    <w:basedOn w:val="Liguvaikefont"/>
    <w:uiPriority w:val="99"/>
    <w:semiHidden/>
    <w:unhideWhenUsed/>
    <w:rsid w:val="00594685"/>
    <w:rPr>
      <w:color w:val="605E5C"/>
      <w:shd w:val="clear" w:color="auto" w:fill="E1DFDD"/>
    </w:rPr>
  </w:style>
  <w:style w:type="character" w:styleId="Lahendamatamainimine">
    <w:name w:val="Unresolved Mention"/>
    <w:basedOn w:val="Liguvaikefont"/>
    <w:uiPriority w:val="99"/>
    <w:semiHidden/>
    <w:unhideWhenUsed/>
    <w:rsid w:val="005C28C6"/>
    <w:rPr>
      <w:color w:val="605E5C"/>
      <w:shd w:val="clear" w:color="auto" w:fill="E1DFDD"/>
    </w:rPr>
  </w:style>
  <w:style w:type="paragraph" w:styleId="Lihttekst">
    <w:name w:val="Plain Text"/>
    <w:basedOn w:val="Normaallaad"/>
    <w:link w:val="LihttekstMrk"/>
    <w:uiPriority w:val="99"/>
    <w:semiHidden/>
    <w:unhideWhenUsed/>
    <w:rsid w:val="00F756E0"/>
    <w:rPr>
      <w:rFonts w:ascii="Calibri" w:hAnsi="Calibri"/>
      <w:kern w:val="2"/>
      <w:sz w:val="22"/>
      <w:szCs w:val="21"/>
      <w14:ligatures w14:val="standardContextual"/>
    </w:rPr>
  </w:style>
  <w:style w:type="character" w:customStyle="1" w:styleId="LihttekstMrk">
    <w:name w:val="Lihttekst Märk"/>
    <w:basedOn w:val="Liguvaikefont"/>
    <w:link w:val="Lihttekst"/>
    <w:uiPriority w:val="99"/>
    <w:semiHidden/>
    <w:rsid w:val="00F756E0"/>
    <w:rPr>
      <w:rFonts w:ascii="Calibri" w:hAnsi="Calibri"/>
      <w:kern w:val="2"/>
      <w:szCs w:val="21"/>
      <w14:ligatures w14:val="standardContextual"/>
    </w:rPr>
  </w:style>
  <w:style w:type="paragraph" w:customStyle="1" w:styleId="muutmisksk">
    <w:name w:val="muutmiskäsk"/>
    <w:basedOn w:val="Normaallaad"/>
    <w:qFormat/>
    <w:rsid w:val="00E07C44"/>
    <w:pPr>
      <w:widowControl w:val="0"/>
      <w:autoSpaceDN w:val="0"/>
      <w:adjustRightInd w:val="0"/>
      <w:spacing w:before="240"/>
      <w:jc w:val="both"/>
    </w:pPr>
    <w:rPr>
      <w:rFonts w:eastAsia="Times New Roman" w:cs="Times New Roman"/>
      <w:szCs w:val="24"/>
      <w:lang w:eastAsia="et-EE"/>
    </w:rPr>
  </w:style>
  <w:style w:type="character" w:customStyle="1" w:styleId="tyhik">
    <w:name w:val="tyhik"/>
    <w:basedOn w:val="Liguvaikefont"/>
    <w:rsid w:val="007D5B27"/>
  </w:style>
  <w:style w:type="character" w:customStyle="1" w:styleId="cf01">
    <w:name w:val="cf01"/>
    <w:basedOn w:val="Liguvaikefont"/>
    <w:rsid w:val="002A24BD"/>
    <w:rPr>
      <w:rFonts w:ascii="Segoe UI" w:hAnsi="Segoe UI" w:cs="Segoe UI" w:hint="default"/>
      <w:b/>
      <w:bCs/>
      <w:color w:val="202020"/>
      <w:sz w:val="18"/>
      <w:szCs w:val="18"/>
      <w:shd w:val="clear" w:color="auto" w:fill="FFFFFF"/>
    </w:rPr>
  </w:style>
  <w:style w:type="paragraph" w:customStyle="1" w:styleId="pf0">
    <w:name w:val="pf0"/>
    <w:basedOn w:val="Normaallaad"/>
    <w:rsid w:val="00205B33"/>
    <w:pPr>
      <w:spacing w:before="100" w:beforeAutospacing="1" w:after="100" w:afterAutospacing="1"/>
    </w:pPr>
    <w:rPr>
      <w:rFonts w:eastAsia="Times New Roman" w:cs="Times New Roman"/>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55786">
      <w:bodyDiv w:val="1"/>
      <w:marLeft w:val="0"/>
      <w:marRight w:val="0"/>
      <w:marTop w:val="0"/>
      <w:marBottom w:val="0"/>
      <w:divBdr>
        <w:top w:val="none" w:sz="0" w:space="0" w:color="auto"/>
        <w:left w:val="none" w:sz="0" w:space="0" w:color="auto"/>
        <w:bottom w:val="none" w:sz="0" w:space="0" w:color="auto"/>
        <w:right w:val="none" w:sz="0" w:space="0" w:color="auto"/>
      </w:divBdr>
    </w:div>
    <w:div w:id="65299867">
      <w:bodyDiv w:val="1"/>
      <w:marLeft w:val="0"/>
      <w:marRight w:val="0"/>
      <w:marTop w:val="0"/>
      <w:marBottom w:val="0"/>
      <w:divBdr>
        <w:top w:val="none" w:sz="0" w:space="0" w:color="auto"/>
        <w:left w:val="none" w:sz="0" w:space="0" w:color="auto"/>
        <w:bottom w:val="none" w:sz="0" w:space="0" w:color="auto"/>
        <w:right w:val="none" w:sz="0" w:space="0" w:color="auto"/>
      </w:divBdr>
    </w:div>
    <w:div w:id="93210890">
      <w:bodyDiv w:val="1"/>
      <w:marLeft w:val="0"/>
      <w:marRight w:val="0"/>
      <w:marTop w:val="0"/>
      <w:marBottom w:val="0"/>
      <w:divBdr>
        <w:top w:val="none" w:sz="0" w:space="0" w:color="auto"/>
        <w:left w:val="none" w:sz="0" w:space="0" w:color="auto"/>
        <w:bottom w:val="none" w:sz="0" w:space="0" w:color="auto"/>
        <w:right w:val="none" w:sz="0" w:space="0" w:color="auto"/>
      </w:divBdr>
    </w:div>
    <w:div w:id="109276487">
      <w:bodyDiv w:val="1"/>
      <w:marLeft w:val="0"/>
      <w:marRight w:val="0"/>
      <w:marTop w:val="0"/>
      <w:marBottom w:val="0"/>
      <w:divBdr>
        <w:top w:val="none" w:sz="0" w:space="0" w:color="auto"/>
        <w:left w:val="none" w:sz="0" w:space="0" w:color="auto"/>
        <w:bottom w:val="none" w:sz="0" w:space="0" w:color="auto"/>
        <w:right w:val="none" w:sz="0" w:space="0" w:color="auto"/>
      </w:divBdr>
    </w:div>
    <w:div w:id="169491179">
      <w:bodyDiv w:val="1"/>
      <w:marLeft w:val="0"/>
      <w:marRight w:val="0"/>
      <w:marTop w:val="0"/>
      <w:marBottom w:val="0"/>
      <w:divBdr>
        <w:top w:val="none" w:sz="0" w:space="0" w:color="auto"/>
        <w:left w:val="none" w:sz="0" w:space="0" w:color="auto"/>
        <w:bottom w:val="none" w:sz="0" w:space="0" w:color="auto"/>
        <w:right w:val="none" w:sz="0" w:space="0" w:color="auto"/>
      </w:divBdr>
    </w:div>
    <w:div w:id="176430416">
      <w:bodyDiv w:val="1"/>
      <w:marLeft w:val="0"/>
      <w:marRight w:val="0"/>
      <w:marTop w:val="0"/>
      <w:marBottom w:val="0"/>
      <w:divBdr>
        <w:top w:val="none" w:sz="0" w:space="0" w:color="auto"/>
        <w:left w:val="none" w:sz="0" w:space="0" w:color="auto"/>
        <w:bottom w:val="none" w:sz="0" w:space="0" w:color="auto"/>
        <w:right w:val="none" w:sz="0" w:space="0" w:color="auto"/>
      </w:divBdr>
    </w:div>
    <w:div w:id="192422039">
      <w:bodyDiv w:val="1"/>
      <w:marLeft w:val="0"/>
      <w:marRight w:val="0"/>
      <w:marTop w:val="0"/>
      <w:marBottom w:val="0"/>
      <w:divBdr>
        <w:top w:val="none" w:sz="0" w:space="0" w:color="auto"/>
        <w:left w:val="none" w:sz="0" w:space="0" w:color="auto"/>
        <w:bottom w:val="none" w:sz="0" w:space="0" w:color="auto"/>
        <w:right w:val="none" w:sz="0" w:space="0" w:color="auto"/>
      </w:divBdr>
    </w:div>
    <w:div w:id="218244596">
      <w:bodyDiv w:val="1"/>
      <w:marLeft w:val="0"/>
      <w:marRight w:val="0"/>
      <w:marTop w:val="0"/>
      <w:marBottom w:val="0"/>
      <w:divBdr>
        <w:top w:val="none" w:sz="0" w:space="0" w:color="auto"/>
        <w:left w:val="none" w:sz="0" w:space="0" w:color="auto"/>
        <w:bottom w:val="none" w:sz="0" w:space="0" w:color="auto"/>
        <w:right w:val="none" w:sz="0" w:space="0" w:color="auto"/>
      </w:divBdr>
    </w:div>
    <w:div w:id="297498215">
      <w:bodyDiv w:val="1"/>
      <w:marLeft w:val="0"/>
      <w:marRight w:val="0"/>
      <w:marTop w:val="0"/>
      <w:marBottom w:val="0"/>
      <w:divBdr>
        <w:top w:val="none" w:sz="0" w:space="0" w:color="auto"/>
        <w:left w:val="none" w:sz="0" w:space="0" w:color="auto"/>
        <w:bottom w:val="none" w:sz="0" w:space="0" w:color="auto"/>
        <w:right w:val="none" w:sz="0" w:space="0" w:color="auto"/>
      </w:divBdr>
    </w:div>
    <w:div w:id="344937567">
      <w:bodyDiv w:val="1"/>
      <w:marLeft w:val="0"/>
      <w:marRight w:val="0"/>
      <w:marTop w:val="0"/>
      <w:marBottom w:val="0"/>
      <w:divBdr>
        <w:top w:val="none" w:sz="0" w:space="0" w:color="auto"/>
        <w:left w:val="none" w:sz="0" w:space="0" w:color="auto"/>
        <w:bottom w:val="none" w:sz="0" w:space="0" w:color="auto"/>
        <w:right w:val="none" w:sz="0" w:space="0" w:color="auto"/>
      </w:divBdr>
    </w:div>
    <w:div w:id="346753056">
      <w:bodyDiv w:val="1"/>
      <w:marLeft w:val="0"/>
      <w:marRight w:val="0"/>
      <w:marTop w:val="0"/>
      <w:marBottom w:val="0"/>
      <w:divBdr>
        <w:top w:val="none" w:sz="0" w:space="0" w:color="auto"/>
        <w:left w:val="none" w:sz="0" w:space="0" w:color="auto"/>
        <w:bottom w:val="none" w:sz="0" w:space="0" w:color="auto"/>
        <w:right w:val="none" w:sz="0" w:space="0" w:color="auto"/>
      </w:divBdr>
    </w:div>
    <w:div w:id="347947993">
      <w:bodyDiv w:val="1"/>
      <w:marLeft w:val="0"/>
      <w:marRight w:val="0"/>
      <w:marTop w:val="0"/>
      <w:marBottom w:val="0"/>
      <w:divBdr>
        <w:top w:val="none" w:sz="0" w:space="0" w:color="auto"/>
        <w:left w:val="none" w:sz="0" w:space="0" w:color="auto"/>
        <w:bottom w:val="none" w:sz="0" w:space="0" w:color="auto"/>
        <w:right w:val="none" w:sz="0" w:space="0" w:color="auto"/>
      </w:divBdr>
    </w:div>
    <w:div w:id="356085842">
      <w:bodyDiv w:val="1"/>
      <w:marLeft w:val="0"/>
      <w:marRight w:val="0"/>
      <w:marTop w:val="0"/>
      <w:marBottom w:val="0"/>
      <w:divBdr>
        <w:top w:val="none" w:sz="0" w:space="0" w:color="auto"/>
        <w:left w:val="none" w:sz="0" w:space="0" w:color="auto"/>
        <w:bottom w:val="none" w:sz="0" w:space="0" w:color="auto"/>
        <w:right w:val="none" w:sz="0" w:space="0" w:color="auto"/>
      </w:divBdr>
    </w:div>
    <w:div w:id="407390187">
      <w:bodyDiv w:val="1"/>
      <w:marLeft w:val="0"/>
      <w:marRight w:val="0"/>
      <w:marTop w:val="0"/>
      <w:marBottom w:val="0"/>
      <w:divBdr>
        <w:top w:val="none" w:sz="0" w:space="0" w:color="auto"/>
        <w:left w:val="none" w:sz="0" w:space="0" w:color="auto"/>
        <w:bottom w:val="none" w:sz="0" w:space="0" w:color="auto"/>
        <w:right w:val="none" w:sz="0" w:space="0" w:color="auto"/>
      </w:divBdr>
    </w:div>
    <w:div w:id="424151080">
      <w:bodyDiv w:val="1"/>
      <w:marLeft w:val="0"/>
      <w:marRight w:val="0"/>
      <w:marTop w:val="0"/>
      <w:marBottom w:val="0"/>
      <w:divBdr>
        <w:top w:val="none" w:sz="0" w:space="0" w:color="auto"/>
        <w:left w:val="none" w:sz="0" w:space="0" w:color="auto"/>
        <w:bottom w:val="none" w:sz="0" w:space="0" w:color="auto"/>
        <w:right w:val="none" w:sz="0" w:space="0" w:color="auto"/>
      </w:divBdr>
    </w:div>
    <w:div w:id="513113297">
      <w:bodyDiv w:val="1"/>
      <w:marLeft w:val="0"/>
      <w:marRight w:val="0"/>
      <w:marTop w:val="0"/>
      <w:marBottom w:val="0"/>
      <w:divBdr>
        <w:top w:val="none" w:sz="0" w:space="0" w:color="auto"/>
        <w:left w:val="none" w:sz="0" w:space="0" w:color="auto"/>
        <w:bottom w:val="none" w:sz="0" w:space="0" w:color="auto"/>
        <w:right w:val="none" w:sz="0" w:space="0" w:color="auto"/>
      </w:divBdr>
    </w:div>
    <w:div w:id="514461034">
      <w:bodyDiv w:val="1"/>
      <w:marLeft w:val="0"/>
      <w:marRight w:val="0"/>
      <w:marTop w:val="0"/>
      <w:marBottom w:val="0"/>
      <w:divBdr>
        <w:top w:val="none" w:sz="0" w:space="0" w:color="auto"/>
        <w:left w:val="none" w:sz="0" w:space="0" w:color="auto"/>
        <w:bottom w:val="none" w:sz="0" w:space="0" w:color="auto"/>
        <w:right w:val="none" w:sz="0" w:space="0" w:color="auto"/>
      </w:divBdr>
    </w:div>
    <w:div w:id="583926005">
      <w:bodyDiv w:val="1"/>
      <w:marLeft w:val="0"/>
      <w:marRight w:val="0"/>
      <w:marTop w:val="0"/>
      <w:marBottom w:val="0"/>
      <w:divBdr>
        <w:top w:val="none" w:sz="0" w:space="0" w:color="auto"/>
        <w:left w:val="none" w:sz="0" w:space="0" w:color="auto"/>
        <w:bottom w:val="none" w:sz="0" w:space="0" w:color="auto"/>
        <w:right w:val="none" w:sz="0" w:space="0" w:color="auto"/>
      </w:divBdr>
    </w:div>
    <w:div w:id="616252164">
      <w:bodyDiv w:val="1"/>
      <w:marLeft w:val="0"/>
      <w:marRight w:val="0"/>
      <w:marTop w:val="0"/>
      <w:marBottom w:val="0"/>
      <w:divBdr>
        <w:top w:val="none" w:sz="0" w:space="0" w:color="auto"/>
        <w:left w:val="none" w:sz="0" w:space="0" w:color="auto"/>
        <w:bottom w:val="none" w:sz="0" w:space="0" w:color="auto"/>
        <w:right w:val="none" w:sz="0" w:space="0" w:color="auto"/>
      </w:divBdr>
    </w:div>
    <w:div w:id="685257345">
      <w:bodyDiv w:val="1"/>
      <w:marLeft w:val="0"/>
      <w:marRight w:val="0"/>
      <w:marTop w:val="0"/>
      <w:marBottom w:val="0"/>
      <w:divBdr>
        <w:top w:val="none" w:sz="0" w:space="0" w:color="auto"/>
        <w:left w:val="none" w:sz="0" w:space="0" w:color="auto"/>
        <w:bottom w:val="none" w:sz="0" w:space="0" w:color="auto"/>
        <w:right w:val="none" w:sz="0" w:space="0" w:color="auto"/>
      </w:divBdr>
    </w:div>
    <w:div w:id="739598437">
      <w:bodyDiv w:val="1"/>
      <w:marLeft w:val="0"/>
      <w:marRight w:val="0"/>
      <w:marTop w:val="0"/>
      <w:marBottom w:val="0"/>
      <w:divBdr>
        <w:top w:val="none" w:sz="0" w:space="0" w:color="auto"/>
        <w:left w:val="none" w:sz="0" w:space="0" w:color="auto"/>
        <w:bottom w:val="none" w:sz="0" w:space="0" w:color="auto"/>
        <w:right w:val="none" w:sz="0" w:space="0" w:color="auto"/>
      </w:divBdr>
    </w:div>
    <w:div w:id="746682971">
      <w:bodyDiv w:val="1"/>
      <w:marLeft w:val="0"/>
      <w:marRight w:val="0"/>
      <w:marTop w:val="0"/>
      <w:marBottom w:val="0"/>
      <w:divBdr>
        <w:top w:val="none" w:sz="0" w:space="0" w:color="auto"/>
        <w:left w:val="none" w:sz="0" w:space="0" w:color="auto"/>
        <w:bottom w:val="none" w:sz="0" w:space="0" w:color="auto"/>
        <w:right w:val="none" w:sz="0" w:space="0" w:color="auto"/>
      </w:divBdr>
    </w:div>
    <w:div w:id="837573124">
      <w:bodyDiv w:val="1"/>
      <w:marLeft w:val="0"/>
      <w:marRight w:val="0"/>
      <w:marTop w:val="0"/>
      <w:marBottom w:val="0"/>
      <w:divBdr>
        <w:top w:val="none" w:sz="0" w:space="0" w:color="auto"/>
        <w:left w:val="none" w:sz="0" w:space="0" w:color="auto"/>
        <w:bottom w:val="none" w:sz="0" w:space="0" w:color="auto"/>
        <w:right w:val="none" w:sz="0" w:space="0" w:color="auto"/>
      </w:divBdr>
    </w:div>
    <w:div w:id="860046750">
      <w:bodyDiv w:val="1"/>
      <w:marLeft w:val="0"/>
      <w:marRight w:val="0"/>
      <w:marTop w:val="0"/>
      <w:marBottom w:val="0"/>
      <w:divBdr>
        <w:top w:val="none" w:sz="0" w:space="0" w:color="auto"/>
        <w:left w:val="none" w:sz="0" w:space="0" w:color="auto"/>
        <w:bottom w:val="none" w:sz="0" w:space="0" w:color="auto"/>
        <w:right w:val="none" w:sz="0" w:space="0" w:color="auto"/>
      </w:divBdr>
    </w:div>
    <w:div w:id="966085103">
      <w:bodyDiv w:val="1"/>
      <w:marLeft w:val="0"/>
      <w:marRight w:val="0"/>
      <w:marTop w:val="0"/>
      <w:marBottom w:val="0"/>
      <w:divBdr>
        <w:top w:val="none" w:sz="0" w:space="0" w:color="auto"/>
        <w:left w:val="none" w:sz="0" w:space="0" w:color="auto"/>
        <w:bottom w:val="none" w:sz="0" w:space="0" w:color="auto"/>
        <w:right w:val="none" w:sz="0" w:space="0" w:color="auto"/>
      </w:divBdr>
    </w:div>
    <w:div w:id="1067149514">
      <w:bodyDiv w:val="1"/>
      <w:marLeft w:val="0"/>
      <w:marRight w:val="0"/>
      <w:marTop w:val="0"/>
      <w:marBottom w:val="0"/>
      <w:divBdr>
        <w:top w:val="none" w:sz="0" w:space="0" w:color="auto"/>
        <w:left w:val="none" w:sz="0" w:space="0" w:color="auto"/>
        <w:bottom w:val="none" w:sz="0" w:space="0" w:color="auto"/>
        <w:right w:val="none" w:sz="0" w:space="0" w:color="auto"/>
      </w:divBdr>
    </w:div>
    <w:div w:id="1108964579">
      <w:bodyDiv w:val="1"/>
      <w:marLeft w:val="0"/>
      <w:marRight w:val="0"/>
      <w:marTop w:val="0"/>
      <w:marBottom w:val="0"/>
      <w:divBdr>
        <w:top w:val="none" w:sz="0" w:space="0" w:color="auto"/>
        <w:left w:val="none" w:sz="0" w:space="0" w:color="auto"/>
        <w:bottom w:val="none" w:sz="0" w:space="0" w:color="auto"/>
        <w:right w:val="none" w:sz="0" w:space="0" w:color="auto"/>
      </w:divBdr>
    </w:div>
    <w:div w:id="1109203782">
      <w:bodyDiv w:val="1"/>
      <w:marLeft w:val="0"/>
      <w:marRight w:val="0"/>
      <w:marTop w:val="0"/>
      <w:marBottom w:val="0"/>
      <w:divBdr>
        <w:top w:val="none" w:sz="0" w:space="0" w:color="auto"/>
        <w:left w:val="none" w:sz="0" w:space="0" w:color="auto"/>
        <w:bottom w:val="none" w:sz="0" w:space="0" w:color="auto"/>
        <w:right w:val="none" w:sz="0" w:space="0" w:color="auto"/>
      </w:divBdr>
    </w:div>
    <w:div w:id="1169129380">
      <w:bodyDiv w:val="1"/>
      <w:marLeft w:val="0"/>
      <w:marRight w:val="0"/>
      <w:marTop w:val="0"/>
      <w:marBottom w:val="0"/>
      <w:divBdr>
        <w:top w:val="none" w:sz="0" w:space="0" w:color="auto"/>
        <w:left w:val="none" w:sz="0" w:space="0" w:color="auto"/>
        <w:bottom w:val="none" w:sz="0" w:space="0" w:color="auto"/>
        <w:right w:val="none" w:sz="0" w:space="0" w:color="auto"/>
      </w:divBdr>
    </w:div>
    <w:div w:id="1169951626">
      <w:bodyDiv w:val="1"/>
      <w:marLeft w:val="0"/>
      <w:marRight w:val="0"/>
      <w:marTop w:val="0"/>
      <w:marBottom w:val="0"/>
      <w:divBdr>
        <w:top w:val="none" w:sz="0" w:space="0" w:color="auto"/>
        <w:left w:val="none" w:sz="0" w:space="0" w:color="auto"/>
        <w:bottom w:val="none" w:sz="0" w:space="0" w:color="auto"/>
        <w:right w:val="none" w:sz="0" w:space="0" w:color="auto"/>
      </w:divBdr>
    </w:div>
    <w:div w:id="1230193164">
      <w:bodyDiv w:val="1"/>
      <w:marLeft w:val="0"/>
      <w:marRight w:val="0"/>
      <w:marTop w:val="0"/>
      <w:marBottom w:val="0"/>
      <w:divBdr>
        <w:top w:val="none" w:sz="0" w:space="0" w:color="auto"/>
        <w:left w:val="none" w:sz="0" w:space="0" w:color="auto"/>
        <w:bottom w:val="none" w:sz="0" w:space="0" w:color="auto"/>
        <w:right w:val="none" w:sz="0" w:space="0" w:color="auto"/>
      </w:divBdr>
      <w:divsChild>
        <w:div w:id="2064206178">
          <w:marLeft w:val="360"/>
          <w:marRight w:val="0"/>
          <w:marTop w:val="199"/>
          <w:marBottom w:val="0"/>
          <w:divBdr>
            <w:top w:val="none" w:sz="0" w:space="0" w:color="auto"/>
            <w:left w:val="none" w:sz="0" w:space="0" w:color="auto"/>
            <w:bottom w:val="none" w:sz="0" w:space="0" w:color="auto"/>
            <w:right w:val="none" w:sz="0" w:space="0" w:color="auto"/>
          </w:divBdr>
        </w:div>
      </w:divsChild>
    </w:div>
    <w:div w:id="1236478398">
      <w:bodyDiv w:val="1"/>
      <w:marLeft w:val="0"/>
      <w:marRight w:val="0"/>
      <w:marTop w:val="0"/>
      <w:marBottom w:val="0"/>
      <w:divBdr>
        <w:top w:val="none" w:sz="0" w:space="0" w:color="auto"/>
        <w:left w:val="none" w:sz="0" w:space="0" w:color="auto"/>
        <w:bottom w:val="none" w:sz="0" w:space="0" w:color="auto"/>
        <w:right w:val="none" w:sz="0" w:space="0" w:color="auto"/>
      </w:divBdr>
    </w:div>
    <w:div w:id="1337927403">
      <w:bodyDiv w:val="1"/>
      <w:marLeft w:val="0"/>
      <w:marRight w:val="0"/>
      <w:marTop w:val="0"/>
      <w:marBottom w:val="0"/>
      <w:divBdr>
        <w:top w:val="none" w:sz="0" w:space="0" w:color="auto"/>
        <w:left w:val="none" w:sz="0" w:space="0" w:color="auto"/>
        <w:bottom w:val="none" w:sz="0" w:space="0" w:color="auto"/>
        <w:right w:val="none" w:sz="0" w:space="0" w:color="auto"/>
      </w:divBdr>
    </w:div>
    <w:div w:id="1421878093">
      <w:bodyDiv w:val="1"/>
      <w:marLeft w:val="0"/>
      <w:marRight w:val="0"/>
      <w:marTop w:val="0"/>
      <w:marBottom w:val="0"/>
      <w:divBdr>
        <w:top w:val="none" w:sz="0" w:space="0" w:color="auto"/>
        <w:left w:val="none" w:sz="0" w:space="0" w:color="auto"/>
        <w:bottom w:val="none" w:sz="0" w:space="0" w:color="auto"/>
        <w:right w:val="none" w:sz="0" w:space="0" w:color="auto"/>
      </w:divBdr>
      <w:divsChild>
        <w:div w:id="1183399679">
          <w:marLeft w:val="0"/>
          <w:marRight w:val="0"/>
          <w:marTop w:val="0"/>
          <w:marBottom w:val="0"/>
          <w:divBdr>
            <w:top w:val="none" w:sz="0" w:space="0" w:color="auto"/>
            <w:left w:val="none" w:sz="0" w:space="0" w:color="auto"/>
            <w:bottom w:val="none" w:sz="0" w:space="0" w:color="auto"/>
            <w:right w:val="none" w:sz="0" w:space="0" w:color="auto"/>
          </w:divBdr>
          <w:divsChild>
            <w:div w:id="1935361881">
              <w:marLeft w:val="0"/>
              <w:marRight w:val="0"/>
              <w:marTop w:val="0"/>
              <w:marBottom w:val="0"/>
              <w:divBdr>
                <w:top w:val="none" w:sz="0" w:space="0" w:color="auto"/>
                <w:left w:val="none" w:sz="0" w:space="0" w:color="auto"/>
                <w:bottom w:val="none" w:sz="0" w:space="0" w:color="auto"/>
                <w:right w:val="none" w:sz="0" w:space="0" w:color="auto"/>
              </w:divBdr>
              <w:divsChild>
                <w:div w:id="819493849">
                  <w:marLeft w:val="0"/>
                  <w:marRight w:val="0"/>
                  <w:marTop w:val="0"/>
                  <w:marBottom w:val="0"/>
                  <w:divBdr>
                    <w:top w:val="none" w:sz="0" w:space="0" w:color="auto"/>
                    <w:left w:val="none" w:sz="0" w:space="0" w:color="auto"/>
                    <w:bottom w:val="none" w:sz="0" w:space="0" w:color="auto"/>
                    <w:right w:val="none" w:sz="0" w:space="0" w:color="auto"/>
                  </w:divBdr>
                  <w:divsChild>
                    <w:div w:id="196897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1122949">
      <w:bodyDiv w:val="1"/>
      <w:marLeft w:val="0"/>
      <w:marRight w:val="0"/>
      <w:marTop w:val="0"/>
      <w:marBottom w:val="0"/>
      <w:divBdr>
        <w:top w:val="none" w:sz="0" w:space="0" w:color="auto"/>
        <w:left w:val="none" w:sz="0" w:space="0" w:color="auto"/>
        <w:bottom w:val="none" w:sz="0" w:space="0" w:color="auto"/>
        <w:right w:val="none" w:sz="0" w:space="0" w:color="auto"/>
      </w:divBdr>
    </w:div>
    <w:div w:id="1599948345">
      <w:bodyDiv w:val="1"/>
      <w:marLeft w:val="0"/>
      <w:marRight w:val="0"/>
      <w:marTop w:val="0"/>
      <w:marBottom w:val="0"/>
      <w:divBdr>
        <w:top w:val="none" w:sz="0" w:space="0" w:color="auto"/>
        <w:left w:val="none" w:sz="0" w:space="0" w:color="auto"/>
        <w:bottom w:val="none" w:sz="0" w:space="0" w:color="auto"/>
        <w:right w:val="none" w:sz="0" w:space="0" w:color="auto"/>
      </w:divBdr>
    </w:div>
    <w:div w:id="1619489126">
      <w:bodyDiv w:val="1"/>
      <w:marLeft w:val="0"/>
      <w:marRight w:val="0"/>
      <w:marTop w:val="0"/>
      <w:marBottom w:val="0"/>
      <w:divBdr>
        <w:top w:val="none" w:sz="0" w:space="0" w:color="auto"/>
        <w:left w:val="none" w:sz="0" w:space="0" w:color="auto"/>
        <w:bottom w:val="none" w:sz="0" w:space="0" w:color="auto"/>
        <w:right w:val="none" w:sz="0" w:space="0" w:color="auto"/>
      </w:divBdr>
    </w:div>
    <w:div w:id="1634942230">
      <w:bodyDiv w:val="1"/>
      <w:marLeft w:val="0"/>
      <w:marRight w:val="0"/>
      <w:marTop w:val="0"/>
      <w:marBottom w:val="0"/>
      <w:divBdr>
        <w:top w:val="none" w:sz="0" w:space="0" w:color="auto"/>
        <w:left w:val="none" w:sz="0" w:space="0" w:color="auto"/>
        <w:bottom w:val="none" w:sz="0" w:space="0" w:color="auto"/>
        <w:right w:val="none" w:sz="0" w:space="0" w:color="auto"/>
      </w:divBdr>
    </w:div>
    <w:div w:id="1636787871">
      <w:bodyDiv w:val="1"/>
      <w:marLeft w:val="0"/>
      <w:marRight w:val="0"/>
      <w:marTop w:val="0"/>
      <w:marBottom w:val="0"/>
      <w:divBdr>
        <w:top w:val="none" w:sz="0" w:space="0" w:color="auto"/>
        <w:left w:val="none" w:sz="0" w:space="0" w:color="auto"/>
        <w:bottom w:val="none" w:sz="0" w:space="0" w:color="auto"/>
        <w:right w:val="none" w:sz="0" w:space="0" w:color="auto"/>
      </w:divBdr>
    </w:div>
    <w:div w:id="1646204117">
      <w:bodyDiv w:val="1"/>
      <w:marLeft w:val="0"/>
      <w:marRight w:val="0"/>
      <w:marTop w:val="0"/>
      <w:marBottom w:val="0"/>
      <w:divBdr>
        <w:top w:val="none" w:sz="0" w:space="0" w:color="auto"/>
        <w:left w:val="none" w:sz="0" w:space="0" w:color="auto"/>
        <w:bottom w:val="none" w:sz="0" w:space="0" w:color="auto"/>
        <w:right w:val="none" w:sz="0" w:space="0" w:color="auto"/>
      </w:divBdr>
    </w:div>
    <w:div w:id="1715038329">
      <w:bodyDiv w:val="1"/>
      <w:marLeft w:val="0"/>
      <w:marRight w:val="0"/>
      <w:marTop w:val="0"/>
      <w:marBottom w:val="0"/>
      <w:divBdr>
        <w:top w:val="none" w:sz="0" w:space="0" w:color="auto"/>
        <w:left w:val="none" w:sz="0" w:space="0" w:color="auto"/>
        <w:bottom w:val="none" w:sz="0" w:space="0" w:color="auto"/>
        <w:right w:val="none" w:sz="0" w:space="0" w:color="auto"/>
      </w:divBdr>
    </w:div>
    <w:div w:id="1796169902">
      <w:bodyDiv w:val="1"/>
      <w:marLeft w:val="0"/>
      <w:marRight w:val="0"/>
      <w:marTop w:val="0"/>
      <w:marBottom w:val="0"/>
      <w:divBdr>
        <w:top w:val="none" w:sz="0" w:space="0" w:color="auto"/>
        <w:left w:val="none" w:sz="0" w:space="0" w:color="auto"/>
        <w:bottom w:val="none" w:sz="0" w:space="0" w:color="auto"/>
        <w:right w:val="none" w:sz="0" w:space="0" w:color="auto"/>
      </w:divBdr>
    </w:div>
    <w:div w:id="1886064495">
      <w:bodyDiv w:val="1"/>
      <w:marLeft w:val="0"/>
      <w:marRight w:val="0"/>
      <w:marTop w:val="0"/>
      <w:marBottom w:val="0"/>
      <w:divBdr>
        <w:top w:val="none" w:sz="0" w:space="0" w:color="auto"/>
        <w:left w:val="none" w:sz="0" w:space="0" w:color="auto"/>
        <w:bottom w:val="none" w:sz="0" w:space="0" w:color="auto"/>
        <w:right w:val="none" w:sz="0" w:space="0" w:color="auto"/>
      </w:divBdr>
    </w:div>
    <w:div w:id="1944073492">
      <w:bodyDiv w:val="1"/>
      <w:marLeft w:val="0"/>
      <w:marRight w:val="0"/>
      <w:marTop w:val="0"/>
      <w:marBottom w:val="0"/>
      <w:divBdr>
        <w:top w:val="none" w:sz="0" w:space="0" w:color="auto"/>
        <w:left w:val="none" w:sz="0" w:space="0" w:color="auto"/>
        <w:bottom w:val="none" w:sz="0" w:space="0" w:color="auto"/>
        <w:right w:val="none" w:sz="0" w:space="0" w:color="auto"/>
      </w:divBdr>
    </w:div>
    <w:div w:id="1946111419">
      <w:bodyDiv w:val="1"/>
      <w:marLeft w:val="0"/>
      <w:marRight w:val="0"/>
      <w:marTop w:val="0"/>
      <w:marBottom w:val="0"/>
      <w:divBdr>
        <w:top w:val="none" w:sz="0" w:space="0" w:color="auto"/>
        <w:left w:val="none" w:sz="0" w:space="0" w:color="auto"/>
        <w:bottom w:val="none" w:sz="0" w:space="0" w:color="auto"/>
        <w:right w:val="none" w:sz="0" w:space="0" w:color="auto"/>
      </w:divBdr>
    </w:div>
    <w:div w:id="2015716490">
      <w:bodyDiv w:val="1"/>
      <w:marLeft w:val="0"/>
      <w:marRight w:val="0"/>
      <w:marTop w:val="0"/>
      <w:marBottom w:val="0"/>
      <w:divBdr>
        <w:top w:val="none" w:sz="0" w:space="0" w:color="auto"/>
        <w:left w:val="none" w:sz="0" w:space="0" w:color="auto"/>
        <w:bottom w:val="none" w:sz="0" w:space="0" w:color="auto"/>
        <w:right w:val="none" w:sz="0" w:space="0" w:color="auto"/>
      </w:divBdr>
    </w:div>
    <w:div w:id="2019690684">
      <w:bodyDiv w:val="1"/>
      <w:marLeft w:val="0"/>
      <w:marRight w:val="0"/>
      <w:marTop w:val="0"/>
      <w:marBottom w:val="0"/>
      <w:divBdr>
        <w:top w:val="none" w:sz="0" w:space="0" w:color="auto"/>
        <w:left w:val="none" w:sz="0" w:space="0" w:color="auto"/>
        <w:bottom w:val="none" w:sz="0" w:space="0" w:color="auto"/>
        <w:right w:val="none" w:sz="0" w:space="0" w:color="auto"/>
      </w:divBdr>
      <w:divsChild>
        <w:div w:id="1492722553">
          <w:marLeft w:val="0"/>
          <w:marRight w:val="0"/>
          <w:marTop w:val="0"/>
          <w:marBottom w:val="0"/>
          <w:divBdr>
            <w:top w:val="none" w:sz="0" w:space="0" w:color="auto"/>
            <w:left w:val="none" w:sz="0" w:space="0" w:color="auto"/>
            <w:bottom w:val="none" w:sz="0" w:space="0" w:color="auto"/>
            <w:right w:val="none" w:sz="0" w:space="0" w:color="auto"/>
          </w:divBdr>
          <w:divsChild>
            <w:div w:id="82800370">
              <w:marLeft w:val="0"/>
              <w:marRight w:val="0"/>
              <w:marTop w:val="0"/>
              <w:marBottom w:val="0"/>
              <w:divBdr>
                <w:top w:val="none" w:sz="0" w:space="0" w:color="auto"/>
                <w:left w:val="none" w:sz="0" w:space="0" w:color="auto"/>
                <w:bottom w:val="none" w:sz="0" w:space="0" w:color="auto"/>
                <w:right w:val="none" w:sz="0" w:space="0" w:color="auto"/>
              </w:divBdr>
              <w:divsChild>
                <w:div w:id="1818379989">
                  <w:marLeft w:val="0"/>
                  <w:marRight w:val="0"/>
                  <w:marTop w:val="0"/>
                  <w:marBottom w:val="0"/>
                  <w:divBdr>
                    <w:top w:val="none" w:sz="0" w:space="0" w:color="auto"/>
                    <w:left w:val="none" w:sz="0" w:space="0" w:color="auto"/>
                    <w:bottom w:val="none" w:sz="0" w:space="0" w:color="auto"/>
                    <w:right w:val="none" w:sz="0" w:space="0" w:color="auto"/>
                  </w:divBdr>
                  <w:divsChild>
                    <w:div w:id="1158226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481129">
      <w:bodyDiv w:val="1"/>
      <w:marLeft w:val="0"/>
      <w:marRight w:val="0"/>
      <w:marTop w:val="0"/>
      <w:marBottom w:val="0"/>
      <w:divBdr>
        <w:top w:val="none" w:sz="0" w:space="0" w:color="auto"/>
        <w:left w:val="none" w:sz="0" w:space="0" w:color="auto"/>
        <w:bottom w:val="none" w:sz="0" w:space="0" w:color="auto"/>
        <w:right w:val="none" w:sz="0" w:space="0" w:color="auto"/>
      </w:divBdr>
    </w:div>
    <w:div w:id="2074696496">
      <w:bodyDiv w:val="1"/>
      <w:marLeft w:val="0"/>
      <w:marRight w:val="0"/>
      <w:marTop w:val="0"/>
      <w:marBottom w:val="0"/>
      <w:divBdr>
        <w:top w:val="none" w:sz="0" w:space="0" w:color="auto"/>
        <w:left w:val="none" w:sz="0" w:space="0" w:color="auto"/>
        <w:bottom w:val="none" w:sz="0" w:space="0" w:color="auto"/>
        <w:right w:val="none" w:sz="0" w:space="0" w:color="auto"/>
      </w:divBdr>
    </w:div>
    <w:div w:id="2116559540">
      <w:bodyDiv w:val="1"/>
      <w:marLeft w:val="0"/>
      <w:marRight w:val="0"/>
      <w:marTop w:val="0"/>
      <w:marBottom w:val="0"/>
      <w:divBdr>
        <w:top w:val="none" w:sz="0" w:space="0" w:color="auto"/>
        <w:left w:val="none" w:sz="0" w:space="0" w:color="auto"/>
        <w:bottom w:val="none" w:sz="0" w:space="0" w:color="auto"/>
        <w:right w:val="none" w:sz="0" w:space="0" w:color="auto"/>
      </w:divBdr>
    </w:div>
    <w:div w:id="2120250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mailto:reet.roosalu@maaamet.ee" TargetMode="Externa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yperlink" Target="mailto:aili.sandre@just.ee" TargetMode="Externa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mai.lind@maaamet.ee"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sille.uusna-rannap@kliimaministeerium.ee" TargetMode="External"/><Relationship Id="rId20" Type="http://schemas.openxmlformats.org/officeDocument/2006/relationships/hyperlink" Target="mailto:maiu.merisalu@maaamet.e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reeli.sildnik@kliimaministeerium.ee" TargetMode="External"/><Relationship Id="rId23" Type="http://schemas.openxmlformats.org/officeDocument/2006/relationships/hyperlink" Target="mailto:elin.liik@kliimaministeerium.ee" TargetMode="External"/><Relationship Id="rId10" Type="http://schemas.openxmlformats.org/officeDocument/2006/relationships/endnotes" Target="endnotes.xml"/><Relationship Id="rId19" Type="http://schemas.openxmlformats.org/officeDocument/2006/relationships/hyperlink" Target="mailto:tiina.vooro@maaamet.e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yperlink" Target="mailto:annemari.vene@kliimaministeerium.ee"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planeeringud.ee/plank-web/" TargetMode="External"/><Relationship Id="rId1" Type="http://schemas.openxmlformats.org/officeDocument/2006/relationships/hyperlink" Target="https://www.riigiteataja.ee/akt/107052019005?leiaKehtiv"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05FF4F6D3A46F4D8C142A8EF935EB88" ma:contentTypeVersion="12" ma:contentTypeDescription="Create a new document." ma:contentTypeScope="" ma:versionID="726547b5ffe5e8744ebbb98ddcd03407">
  <xsd:schema xmlns:xsd="http://www.w3.org/2001/XMLSchema" xmlns:xs="http://www.w3.org/2001/XMLSchema" xmlns:p="http://schemas.microsoft.com/office/2006/metadata/properties" xmlns:ns2="fcf7bbb6-40f2-4325-a2de-5e93c3066657" xmlns:ns3="9a55bed6-1083-4336-be82-be8c98cbb7cc" targetNamespace="http://schemas.microsoft.com/office/2006/metadata/properties" ma:root="true" ma:fieldsID="6ec95e8911e48301b7325d3175d4a635" ns2:_="" ns3:_="">
    <xsd:import namespace="fcf7bbb6-40f2-4325-a2de-5e93c3066657"/>
    <xsd:import namespace="9a55bed6-1083-4336-be82-be8c98cbb7c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7bbb6-40f2-4325-a2de-5e93c306665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a55bed6-1083-4336-be82-be8c98cbb7c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AE98A6-46F1-45D6-90C7-E698C8416012}">
  <ds:schemaRefs>
    <ds:schemaRef ds:uri="http://schemas.microsoft.com/sharepoint/v3/contenttype/forms"/>
  </ds:schemaRefs>
</ds:datastoreItem>
</file>

<file path=customXml/itemProps2.xml><?xml version="1.0" encoding="utf-8"?>
<ds:datastoreItem xmlns:ds="http://schemas.openxmlformats.org/officeDocument/2006/customXml" ds:itemID="{4739A814-78E8-4CC6-9A0A-A8049C3B769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0AC524D-89A4-463B-A064-71CD2F36CA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7bbb6-40f2-4325-a2de-5e93c3066657"/>
    <ds:schemaRef ds:uri="9a55bed6-1083-4336-be82-be8c98cbb7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052914D-9511-4EFA-AE11-4F84F9FFB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Pages>
  <Words>5817</Words>
  <Characters>33744</Characters>
  <Application>Microsoft Office Word</Application>
  <DocSecurity>0</DocSecurity>
  <Lines>281</Lines>
  <Paragraphs>78</Paragraphs>
  <ScaleCrop>false</ScaleCrop>
  <HeadingPairs>
    <vt:vector size="2" baseType="variant">
      <vt:variant>
        <vt:lpstr>Pealkiri</vt:lpstr>
      </vt:variant>
      <vt:variant>
        <vt:i4>1</vt:i4>
      </vt:variant>
    </vt:vector>
  </HeadingPairs>
  <TitlesOfParts>
    <vt:vector size="1" baseType="lpstr">
      <vt:lpstr>SELETUSKIRI</vt:lpstr>
    </vt:vector>
  </TitlesOfParts>
  <Company>Registrite ja Infosüsteemide Keskus</Company>
  <LinksUpToDate>false</LinksUpToDate>
  <CharactersWithSpaces>39483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Reeli Sildnik</dc:creator>
  <dc:description/>
  <cp:lastModifiedBy>Katariina Kärsten</cp:lastModifiedBy>
  <cp:revision>13</cp:revision>
  <cp:lastPrinted>2021-06-02T00:46:00Z</cp:lastPrinted>
  <dcterms:created xsi:type="dcterms:W3CDTF">2024-09-09T09:06:00Z</dcterms:created>
  <dcterms:modified xsi:type="dcterms:W3CDTF">2024-09-30T08:48:00Z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0x010100805FF4F6D3A46F4D8C142A8EF935EB88</vt:lpwstr>
  </property>
</Properties>
</file>